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F0A5E" w14:textId="77777777" w:rsidR="00886D8E" w:rsidRPr="00473D3D" w:rsidRDefault="55237840" w:rsidP="7581F501">
      <w:pPr>
        <w:pStyle w:val="Textkrper"/>
        <w:rPr>
          <w:sz w:val="20"/>
          <w:szCs w:val="20"/>
        </w:rPr>
      </w:pPr>
      <w:r w:rsidRPr="00473D3D">
        <w:rPr>
          <w:sz w:val="20"/>
          <w:szCs w:val="20"/>
        </w:rPr>
        <w:t>Presseinformation</w:t>
      </w:r>
    </w:p>
    <w:p w14:paraId="25DD985C" w14:textId="77777777" w:rsidR="00886D8E" w:rsidRPr="00473D3D" w:rsidRDefault="00886D8E" w:rsidP="00886D8E">
      <w:pPr>
        <w:pStyle w:val="Textkrper"/>
        <w:rPr>
          <w:sz w:val="20"/>
        </w:rPr>
      </w:pPr>
    </w:p>
    <w:p w14:paraId="2060AF0E" w14:textId="77777777" w:rsidR="009F28EA" w:rsidRDefault="00EB44C0" w:rsidP="00886D8E">
      <w:pPr>
        <w:pStyle w:val="Textkrper"/>
        <w:rPr>
          <w:b/>
          <w:bCs/>
          <w:sz w:val="32"/>
          <w:szCs w:val="32"/>
        </w:rPr>
      </w:pPr>
      <w:r w:rsidRPr="009F28EA">
        <w:rPr>
          <w:b/>
          <w:bCs/>
          <w:sz w:val="32"/>
          <w:szCs w:val="32"/>
        </w:rPr>
        <w:t>Weltpremiere in Weißenhorn: Der erste mobil 3D-gedruckte Keller der Welt</w:t>
      </w:r>
    </w:p>
    <w:p w14:paraId="1FB81E3A" w14:textId="56367A43" w:rsidR="00886D8E" w:rsidRPr="009F28EA" w:rsidRDefault="009F28EA" w:rsidP="00886D8E">
      <w:pPr>
        <w:pStyle w:val="Textkrper"/>
        <w:rPr>
          <w:b/>
          <w:bCs/>
          <w:sz w:val="24"/>
          <w:szCs w:val="24"/>
        </w:rPr>
      </w:pPr>
      <w:r w:rsidRPr="009F28EA">
        <w:rPr>
          <w:b/>
          <w:bCs/>
          <w:sz w:val="24"/>
          <w:szCs w:val="24"/>
        </w:rPr>
        <w:t xml:space="preserve">Innovatives Partnernetzwerk realisiert Pilotprojekt mit mobilem 3D-Betondrucker </w:t>
      </w:r>
      <w:r w:rsidRPr="009F28EA">
        <w:rPr>
          <w:b/>
          <w:bCs/>
          <w:sz w:val="24"/>
          <w:szCs w:val="24"/>
        </w:rPr>
        <w:br/>
      </w:r>
      <w:r w:rsidR="00EB44C0" w:rsidRPr="00473D3D">
        <w:rPr>
          <w:b/>
          <w:bCs/>
          <w:sz w:val="24"/>
          <w:szCs w:val="24"/>
        </w:rPr>
        <w:br/>
      </w:r>
    </w:p>
    <w:p w14:paraId="14CD384A" w14:textId="5BEA1E79" w:rsidR="009F28EA" w:rsidRPr="008E275E" w:rsidRDefault="00EB44C0" w:rsidP="003B3EBE">
      <w:pPr>
        <w:pStyle w:val="Textkrper"/>
        <w:spacing w:line="276" w:lineRule="auto"/>
        <w:rPr>
          <w:i/>
          <w:iCs/>
          <w:sz w:val="22"/>
          <w:szCs w:val="22"/>
        </w:rPr>
      </w:pPr>
      <w:r w:rsidRPr="008E275E">
        <w:rPr>
          <w:i/>
          <w:iCs/>
          <w:sz w:val="22"/>
          <w:szCs w:val="22"/>
        </w:rPr>
        <w:t xml:space="preserve">Weißenhorn, </w:t>
      </w:r>
      <w:r w:rsidR="00473D3D" w:rsidRPr="008E275E">
        <w:rPr>
          <w:i/>
          <w:iCs/>
          <w:sz w:val="22"/>
          <w:szCs w:val="22"/>
        </w:rPr>
        <w:t>XX</w:t>
      </w:r>
      <w:r w:rsidRPr="008E275E">
        <w:rPr>
          <w:i/>
          <w:iCs/>
          <w:sz w:val="22"/>
          <w:szCs w:val="22"/>
        </w:rPr>
        <w:t xml:space="preserve">. </w:t>
      </w:r>
      <w:r w:rsidR="006B1240" w:rsidRPr="008E275E">
        <w:rPr>
          <w:i/>
          <w:iCs/>
          <w:sz w:val="22"/>
          <w:szCs w:val="22"/>
        </w:rPr>
        <w:t xml:space="preserve">Dezember </w:t>
      </w:r>
      <w:r w:rsidRPr="008E275E">
        <w:rPr>
          <w:i/>
          <w:iCs/>
          <w:sz w:val="22"/>
          <w:szCs w:val="22"/>
        </w:rPr>
        <w:t xml:space="preserve">2025 – In Weißenhorn </w:t>
      </w:r>
      <w:r w:rsidR="009F28EA" w:rsidRPr="008E275E">
        <w:rPr>
          <w:i/>
          <w:iCs/>
          <w:sz w:val="22"/>
          <w:szCs w:val="22"/>
        </w:rPr>
        <w:t>entsteht</w:t>
      </w:r>
      <w:r w:rsidRPr="008E275E">
        <w:rPr>
          <w:i/>
          <w:iCs/>
          <w:sz w:val="22"/>
          <w:szCs w:val="22"/>
        </w:rPr>
        <w:t xml:space="preserve"> ein technologischer Meilenstein: Erstmals weltweit </w:t>
      </w:r>
      <w:r w:rsidR="009F28EA" w:rsidRPr="008E275E">
        <w:rPr>
          <w:i/>
          <w:iCs/>
          <w:sz w:val="22"/>
          <w:szCs w:val="22"/>
        </w:rPr>
        <w:t>wird</w:t>
      </w:r>
      <w:r w:rsidRPr="008E275E">
        <w:rPr>
          <w:i/>
          <w:iCs/>
          <w:sz w:val="22"/>
          <w:szCs w:val="22"/>
        </w:rPr>
        <w:t xml:space="preserve"> ein Keller </w:t>
      </w:r>
      <w:r w:rsidR="009F28EA" w:rsidRPr="008E275E">
        <w:rPr>
          <w:i/>
          <w:iCs/>
          <w:sz w:val="22"/>
          <w:szCs w:val="22"/>
        </w:rPr>
        <w:t xml:space="preserve">im </w:t>
      </w:r>
      <w:r w:rsidRPr="008E275E">
        <w:rPr>
          <w:i/>
          <w:iCs/>
          <w:sz w:val="22"/>
          <w:szCs w:val="22"/>
        </w:rPr>
        <w:t>mobilen 3D-Betondruck</w:t>
      </w:r>
      <w:r w:rsidR="009F28EA" w:rsidRPr="008E275E">
        <w:rPr>
          <w:i/>
          <w:iCs/>
          <w:sz w:val="22"/>
          <w:szCs w:val="22"/>
        </w:rPr>
        <w:t>verfahren</w:t>
      </w:r>
      <w:r w:rsidRPr="008E275E">
        <w:rPr>
          <w:i/>
          <w:iCs/>
          <w:sz w:val="22"/>
          <w:szCs w:val="22"/>
        </w:rPr>
        <w:t xml:space="preserve"> direkt auf der Baustelle realisiert. </w:t>
      </w:r>
      <w:r w:rsidR="009F28EA" w:rsidRPr="008E275E">
        <w:rPr>
          <w:i/>
          <w:iCs/>
          <w:sz w:val="22"/>
          <w:szCs w:val="22"/>
        </w:rPr>
        <w:t>Das zukunftsweisende Projekt</w:t>
      </w:r>
      <w:r w:rsidR="009F28EA" w:rsidRPr="008E275E">
        <w:rPr>
          <w:i/>
          <w:iCs/>
        </w:rPr>
        <w:t xml:space="preserve"> </w:t>
      </w:r>
      <w:r w:rsidR="009F28EA" w:rsidRPr="008E275E">
        <w:rPr>
          <w:i/>
          <w:iCs/>
          <w:sz w:val="22"/>
          <w:szCs w:val="22"/>
        </w:rPr>
        <w:t>vereint die Expertise von Rupp Gebäudedruck (ausführendes Bauunternehmen), INSTATIQ (mobiler 3D-Betondrucker), Heidelberg Materials (3D-Druckbeton), Remmers (</w:t>
      </w:r>
      <w:del w:id="0" w:author="Ballon, Kevin (Heidelberg) DEU 2" w:date="2025-12-05T12:57:00Z" w16du:dateUtc="2025-12-05T11:57:00Z">
        <w:r w:rsidR="009F28EA" w:rsidRPr="008E275E" w:rsidDel="00484822">
          <w:rPr>
            <w:i/>
            <w:iCs/>
            <w:sz w:val="22"/>
            <w:szCs w:val="22"/>
          </w:rPr>
          <w:delText xml:space="preserve">Hersteller bauchemischer Produkte und Spezialist für </w:delText>
        </w:r>
      </w:del>
      <w:r w:rsidR="009F28EA" w:rsidRPr="008E275E">
        <w:rPr>
          <w:i/>
          <w:iCs/>
          <w:sz w:val="22"/>
          <w:szCs w:val="22"/>
        </w:rPr>
        <w:t>Bauwerksabdichtung</w:t>
      </w:r>
      <w:del w:id="1" w:author="Ballon, Kevin (Heidelberg) DEU 2" w:date="2025-12-05T12:57:00Z" w16du:dateUtc="2025-12-05T11:57:00Z">
        <w:r w:rsidR="009F28EA" w:rsidRPr="008E275E" w:rsidDel="00484822">
          <w:rPr>
            <w:i/>
            <w:iCs/>
            <w:sz w:val="22"/>
            <w:szCs w:val="22"/>
          </w:rPr>
          <w:delText>, inklusive Reaktivabdichtung</w:delText>
        </w:r>
      </w:del>
      <w:r w:rsidR="009F28EA" w:rsidRPr="008E275E">
        <w:rPr>
          <w:i/>
          <w:iCs/>
          <w:sz w:val="22"/>
          <w:szCs w:val="22"/>
        </w:rPr>
        <w:t>)</w:t>
      </w:r>
      <w:r w:rsidR="00B72A15">
        <w:rPr>
          <w:i/>
          <w:iCs/>
          <w:sz w:val="22"/>
          <w:szCs w:val="22"/>
        </w:rPr>
        <w:t xml:space="preserve">, </w:t>
      </w:r>
      <w:r w:rsidR="00281224">
        <w:rPr>
          <w:i/>
          <w:iCs/>
          <w:sz w:val="22"/>
          <w:szCs w:val="22"/>
        </w:rPr>
        <w:t>INOTEC</w:t>
      </w:r>
      <w:r w:rsidR="009F28EA" w:rsidRPr="008E275E">
        <w:rPr>
          <w:i/>
          <w:iCs/>
          <w:sz w:val="22"/>
          <w:szCs w:val="22"/>
        </w:rPr>
        <w:t xml:space="preserve"> (Maschinentechnik </w:t>
      </w:r>
      <w:del w:id="2" w:author="Ballon, Kevin (Heidelberg) DEU 2" w:date="2025-12-05T12:58:00Z" w16du:dateUtc="2025-12-05T11:58:00Z">
        <w:r w:rsidR="009F28EA" w:rsidRPr="008E275E" w:rsidDel="00612739">
          <w:rPr>
            <w:i/>
            <w:iCs/>
            <w:sz w:val="22"/>
            <w:szCs w:val="22"/>
          </w:rPr>
          <w:delText xml:space="preserve">zur Applikation von </w:delText>
        </w:r>
      </w:del>
      <w:r w:rsidR="009F28EA" w:rsidRPr="008E275E">
        <w:rPr>
          <w:i/>
          <w:iCs/>
          <w:sz w:val="22"/>
          <w:szCs w:val="22"/>
        </w:rPr>
        <w:t>Abdichtungslösung</w:t>
      </w:r>
      <w:del w:id="3" w:author="Ballon, Kevin (Heidelberg) DEU 2" w:date="2025-12-05T12:58:00Z" w16du:dateUtc="2025-12-05T11:58:00Z">
        <w:r w:rsidR="009F28EA" w:rsidRPr="008E275E" w:rsidDel="00612739">
          <w:rPr>
            <w:i/>
            <w:iCs/>
            <w:sz w:val="22"/>
            <w:szCs w:val="22"/>
          </w:rPr>
          <w:delText>en</w:delText>
        </w:r>
      </w:del>
      <w:r w:rsidR="009F28EA" w:rsidRPr="008E275E">
        <w:rPr>
          <w:i/>
          <w:iCs/>
          <w:sz w:val="22"/>
          <w:szCs w:val="22"/>
        </w:rPr>
        <w:t>) sowie Liebherr (mobile Energieversorgung). Gemeinsam starten sie die nächste Entwicklungsstufe im automatisierten 3D-Betondruck in Deutschland.</w:t>
      </w:r>
    </w:p>
    <w:p w14:paraId="1D16B3DC" w14:textId="77777777" w:rsidR="009F28EA" w:rsidRDefault="009F28EA" w:rsidP="003B3EBE">
      <w:pPr>
        <w:pStyle w:val="Textkrper"/>
        <w:spacing w:line="276" w:lineRule="auto"/>
        <w:rPr>
          <w:i/>
          <w:iCs/>
          <w:sz w:val="22"/>
          <w:szCs w:val="22"/>
        </w:rPr>
      </w:pPr>
    </w:p>
    <w:p w14:paraId="68644363" w14:textId="7DC8F47D" w:rsidR="00EB69C7" w:rsidRPr="00AA3178" w:rsidRDefault="00EB69C7" w:rsidP="00EB69C7">
      <w:pPr>
        <w:pStyle w:val="Textkrper"/>
        <w:spacing w:line="276" w:lineRule="auto"/>
        <w:rPr>
          <w:b/>
          <w:bCs/>
          <w:sz w:val="22"/>
          <w:szCs w:val="22"/>
        </w:rPr>
      </w:pPr>
      <w:del w:id="4" w:author="Ballon, Kevin (Heidelberg) DEU 2" w:date="2025-12-05T13:06:00Z" w16du:dateUtc="2025-12-05T12:06:00Z">
        <w:r w:rsidRPr="00AA3178" w:rsidDel="007264F8">
          <w:rPr>
            <w:b/>
            <w:bCs/>
            <w:sz w:val="22"/>
            <w:szCs w:val="22"/>
          </w:rPr>
          <w:delText>Innovation unter der Erde</w:delText>
        </w:r>
        <w:r w:rsidR="00AA3178" w:rsidDel="007264F8">
          <w:rPr>
            <w:b/>
            <w:bCs/>
            <w:sz w:val="22"/>
            <w:szCs w:val="22"/>
          </w:rPr>
          <w:delText xml:space="preserve"> </w:delText>
        </w:r>
        <w:r w:rsidR="00AA3178" w:rsidRPr="00AA3178" w:rsidDel="007264F8">
          <w:rPr>
            <w:b/>
            <w:bCs/>
            <w:sz w:val="22"/>
            <w:szCs w:val="22"/>
          </w:rPr>
          <w:delText>–</w:delText>
        </w:r>
        <w:r w:rsidR="00AA3178" w:rsidDel="007264F8">
          <w:rPr>
            <w:b/>
            <w:bCs/>
            <w:sz w:val="22"/>
            <w:szCs w:val="22"/>
          </w:rPr>
          <w:delText xml:space="preserve"> a</w:delText>
        </w:r>
        <w:r w:rsidR="00AA3178" w:rsidRPr="00AA3178" w:rsidDel="007264F8">
          <w:rPr>
            <w:b/>
            <w:bCs/>
            <w:sz w:val="22"/>
            <w:szCs w:val="22"/>
          </w:rPr>
          <w:delText xml:space="preserve">utomatisiert </w:delText>
        </w:r>
        <w:r w:rsidR="00AA3178" w:rsidDel="007264F8">
          <w:rPr>
            <w:b/>
            <w:bCs/>
            <w:sz w:val="22"/>
            <w:szCs w:val="22"/>
          </w:rPr>
          <w:delText>gedruckt</w:delText>
        </w:r>
      </w:del>
      <w:ins w:id="5" w:author="Ballon, Kevin (Heidelberg) DEU 2" w:date="2025-12-05T13:08:00Z" w16du:dateUtc="2025-12-05T12:08:00Z">
        <w:r w:rsidR="004E7724">
          <w:rPr>
            <w:b/>
            <w:bCs/>
            <w:sz w:val="22"/>
            <w:szCs w:val="22"/>
          </w:rPr>
          <w:br/>
        </w:r>
      </w:ins>
      <w:ins w:id="6" w:author="Ballon, Kevin (Heidelberg) DEU 2" w:date="2025-12-05T13:07:00Z" w16du:dateUtc="2025-12-05T12:07:00Z">
        <w:r w:rsidR="00214A94">
          <w:rPr>
            <w:b/>
            <w:bCs/>
            <w:sz w:val="22"/>
            <w:szCs w:val="22"/>
          </w:rPr>
          <w:t>3D-Betondruck mit mobilem Großraum-Roboter und digitaler Präzision</w:t>
        </w:r>
      </w:ins>
      <w:ins w:id="7" w:author="Ballon, Kevin (Heidelberg) DEU 2" w:date="2025-12-05T13:06:00Z" w16du:dateUtc="2025-12-05T12:06:00Z">
        <w:r w:rsidR="002233CC">
          <w:rPr>
            <w:b/>
            <w:bCs/>
            <w:sz w:val="22"/>
            <w:szCs w:val="22"/>
          </w:rPr>
          <w:t xml:space="preserve"> </w:t>
        </w:r>
      </w:ins>
      <w:r w:rsidR="00AA3178" w:rsidRPr="00AA3178">
        <w:rPr>
          <w:b/>
          <w:bCs/>
          <w:sz w:val="22"/>
          <w:szCs w:val="22"/>
        </w:rPr>
        <w:t xml:space="preserve"> </w:t>
      </w:r>
    </w:p>
    <w:p w14:paraId="697A08C0" w14:textId="77777777" w:rsidR="00EB69C7" w:rsidRPr="00EB69C7" w:rsidRDefault="00EB69C7" w:rsidP="00EB69C7">
      <w:pPr>
        <w:pStyle w:val="Textkrper"/>
        <w:spacing w:line="276" w:lineRule="auto"/>
        <w:rPr>
          <w:sz w:val="22"/>
          <w:szCs w:val="22"/>
        </w:rPr>
      </w:pPr>
    </w:p>
    <w:p w14:paraId="105BBDB3" w14:textId="2BE71552" w:rsidR="00E72ABF" w:rsidDel="007E32A9" w:rsidRDefault="007E32A9" w:rsidP="004F2E8D">
      <w:pPr>
        <w:pStyle w:val="Textkrper"/>
        <w:spacing w:line="276" w:lineRule="auto"/>
        <w:rPr>
          <w:del w:id="8" w:author="Ballon, Kevin (Heidelberg) DEU 2" w:date="2025-12-05T13:01:00Z" w16du:dateUtc="2025-12-05T12:01:00Z"/>
          <w:sz w:val="22"/>
          <w:szCs w:val="22"/>
        </w:rPr>
      </w:pPr>
      <w:ins w:id="9" w:author="Ballon, Kevin (Heidelberg) DEU 2" w:date="2025-12-05T13:02:00Z" w16du:dateUtc="2025-12-05T12:02:00Z">
        <w:r>
          <w:rPr>
            <w:sz w:val="22"/>
            <w:szCs w:val="22"/>
          </w:rPr>
          <w:t>Dreh- und Angelpunkt des Bauprozesse</w:t>
        </w:r>
      </w:ins>
      <w:ins w:id="10" w:author="Ballon, Kevin (Heidelberg) DEU 2" w:date="2025-12-05T13:03:00Z" w16du:dateUtc="2025-12-05T12:03:00Z">
        <w:r w:rsidR="00860757">
          <w:rPr>
            <w:sz w:val="22"/>
            <w:szCs w:val="22"/>
          </w:rPr>
          <w:t>s</w:t>
        </w:r>
      </w:ins>
      <w:ins w:id="11" w:author="Ballon, Kevin (Heidelberg) DEU 2" w:date="2025-12-05T13:02:00Z" w16du:dateUtc="2025-12-05T12:02:00Z">
        <w:r>
          <w:rPr>
            <w:sz w:val="22"/>
            <w:szCs w:val="22"/>
          </w:rPr>
          <w:t xml:space="preserve"> </w:t>
        </w:r>
      </w:ins>
      <w:del w:id="12" w:author="Ballon, Kevin (Heidelberg) DEU 2" w:date="2025-12-05T13:02:00Z" w16du:dateUtc="2025-12-05T12:02:00Z">
        <w:r w:rsidR="004F2E8D" w:rsidRPr="004F2E8D" w:rsidDel="007E32A9">
          <w:rPr>
            <w:sz w:val="22"/>
            <w:szCs w:val="22"/>
          </w:rPr>
          <w:delText xml:space="preserve">Im Mittelpunkt steht </w:delText>
        </w:r>
      </w:del>
      <w:ins w:id="13" w:author="Ballon, Kevin (Heidelberg) DEU 2" w:date="2025-12-05T13:02:00Z" w16du:dateUtc="2025-12-05T12:02:00Z">
        <w:r>
          <w:rPr>
            <w:sz w:val="22"/>
            <w:szCs w:val="22"/>
          </w:rPr>
          <w:t xml:space="preserve">ist </w:t>
        </w:r>
      </w:ins>
      <w:r w:rsidR="004F2E8D" w:rsidRPr="004F2E8D">
        <w:rPr>
          <w:sz w:val="22"/>
          <w:szCs w:val="22"/>
        </w:rPr>
        <w:t xml:space="preserve">der INSTATIQ P1 („Progress </w:t>
      </w:r>
      <w:proofErr w:type="spellStart"/>
      <w:r w:rsidR="004F2E8D" w:rsidRPr="004F2E8D">
        <w:rPr>
          <w:sz w:val="22"/>
          <w:szCs w:val="22"/>
        </w:rPr>
        <w:t>One</w:t>
      </w:r>
      <w:proofErr w:type="spellEnd"/>
      <w:r w:rsidR="004F2E8D" w:rsidRPr="004F2E8D">
        <w:rPr>
          <w:sz w:val="22"/>
          <w:szCs w:val="22"/>
        </w:rPr>
        <w:t>“) – ein mobiler Großraum-Roboter</w:t>
      </w:r>
      <w:ins w:id="14" w:author="Ballon, Kevin (Heidelberg) DEU 2" w:date="2025-12-05T13:03:00Z" w16du:dateUtc="2025-12-05T12:03:00Z">
        <w:r w:rsidR="00F57B1F">
          <w:rPr>
            <w:sz w:val="22"/>
            <w:szCs w:val="22"/>
          </w:rPr>
          <w:t>, der</w:t>
        </w:r>
      </w:ins>
      <w:r w:rsidR="004F2E8D" w:rsidRPr="004F2E8D">
        <w:rPr>
          <w:sz w:val="22"/>
          <w:szCs w:val="22"/>
        </w:rPr>
        <w:t xml:space="preserve"> </w:t>
      </w:r>
      <w:del w:id="15" w:author="Ballon, Kevin (Heidelberg) DEU 2" w:date="2025-12-05T13:03:00Z" w16du:dateUtc="2025-12-05T12:03:00Z">
        <w:r w:rsidR="004F2E8D" w:rsidRPr="004F2E8D" w:rsidDel="00F57B1F">
          <w:rPr>
            <w:sz w:val="22"/>
            <w:szCs w:val="22"/>
          </w:rPr>
          <w:delText xml:space="preserve">für </w:delText>
        </w:r>
      </w:del>
      <w:r w:rsidR="004F2E8D" w:rsidRPr="004F2E8D">
        <w:rPr>
          <w:sz w:val="22"/>
          <w:szCs w:val="22"/>
        </w:rPr>
        <w:t>den 3D-Betondruck</w:t>
      </w:r>
      <w:del w:id="16" w:author="Ballon, Kevin (Heidelberg) DEU 2" w:date="2025-12-05T13:03:00Z" w16du:dateUtc="2025-12-05T12:03:00Z">
        <w:r w:rsidR="004F2E8D" w:rsidRPr="004F2E8D" w:rsidDel="00860757">
          <w:rPr>
            <w:sz w:val="22"/>
            <w:szCs w:val="22"/>
          </w:rPr>
          <w:delText>,</w:delText>
        </w:r>
      </w:del>
      <w:r w:rsidR="004F2E8D" w:rsidRPr="004F2E8D">
        <w:rPr>
          <w:sz w:val="22"/>
          <w:szCs w:val="22"/>
        </w:rPr>
        <w:t xml:space="preserve"> </w:t>
      </w:r>
      <w:del w:id="17" w:author="Ballon, Kevin (Heidelberg) DEU 2" w:date="2025-12-05T13:03:00Z" w16du:dateUtc="2025-12-05T12:03:00Z">
        <w:r w:rsidR="004F2E8D" w:rsidRPr="004F2E8D" w:rsidDel="00860757">
          <w:rPr>
            <w:sz w:val="22"/>
            <w:szCs w:val="22"/>
          </w:rPr>
          <w:delText xml:space="preserve">der den Bauprozess </w:delText>
        </w:r>
      </w:del>
      <w:r w:rsidR="004F2E8D" w:rsidRPr="004F2E8D">
        <w:rPr>
          <w:sz w:val="22"/>
          <w:szCs w:val="22"/>
        </w:rPr>
        <w:t>auf ein neues technologisches Niveau hebt.</w:t>
      </w:r>
      <w:ins w:id="18" w:author="Ballon, Kevin (Heidelberg) DEU 2" w:date="2025-12-05T13:03:00Z" w16du:dateUtc="2025-12-05T12:03:00Z">
        <w:r w:rsidR="00F57B1F">
          <w:rPr>
            <w:sz w:val="22"/>
            <w:szCs w:val="22"/>
          </w:rPr>
          <w:t xml:space="preserve"> </w:t>
        </w:r>
      </w:ins>
      <w:r w:rsidR="004F2E8D" w:rsidRPr="004F2E8D">
        <w:rPr>
          <w:sz w:val="22"/>
          <w:szCs w:val="22"/>
        </w:rPr>
        <w:t xml:space="preserve">Der Drucker verbindet bewährte Baumaschinentechnik mit hochpräziser Robotik und setzt digitale Entwurfsdaten direkt auf der Baustelle um. Mit einer Reichweite von bis zu 26 Metern und einer Druckgeschwindigkeit von bis zu 10 Zentimetern pro Sekunde entstehen direkt auf der Baustelle tragende Betonwände Schicht für Schicht, ohne Schalung, aber mit millimetergenauer </w:t>
      </w:r>
      <w:r w:rsidR="009F28EA">
        <w:rPr>
          <w:sz w:val="22"/>
          <w:szCs w:val="22"/>
        </w:rPr>
        <w:t>Präzision</w:t>
      </w:r>
      <w:r w:rsidR="004F2E8D" w:rsidRPr="004F2E8D">
        <w:rPr>
          <w:sz w:val="22"/>
          <w:szCs w:val="22"/>
        </w:rPr>
        <w:t>.</w:t>
      </w:r>
    </w:p>
    <w:p w14:paraId="385592C1" w14:textId="77777777" w:rsidR="004F2E8D" w:rsidRPr="00EB69C7" w:rsidRDefault="004F2E8D" w:rsidP="004F2E8D">
      <w:pPr>
        <w:pStyle w:val="Textkrper"/>
        <w:spacing w:line="276" w:lineRule="auto"/>
        <w:rPr>
          <w:sz w:val="22"/>
          <w:szCs w:val="22"/>
        </w:rPr>
      </w:pPr>
    </w:p>
    <w:p w14:paraId="3BACA97E" w14:textId="5C6597A5" w:rsidR="00EB69C7" w:rsidRPr="00EB69C7" w:rsidRDefault="00452AC9" w:rsidP="00EB69C7">
      <w:pPr>
        <w:pStyle w:val="Textkrper"/>
        <w:spacing w:line="276" w:lineRule="auto"/>
        <w:rPr>
          <w:sz w:val="22"/>
          <w:szCs w:val="22"/>
        </w:rPr>
      </w:pPr>
      <w:r w:rsidRPr="00452AC9">
        <w:rPr>
          <w:sz w:val="22"/>
          <w:szCs w:val="22"/>
        </w:rPr>
        <w:t xml:space="preserve">„Mit dem ersten mobil </w:t>
      </w:r>
      <w:r w:rsidR="00281224">
        <w:rPr>
          <w:sz w:val="22"/>
          <w:szCs w:val="22"/>
        </w:rPr>
        <w:t>3D-</w:t>
      </w:r>
      <w:r w:rsidRPr="00452AC9">
        <w:rPr>
          <w:sz w:val="22"/>
          <w:szCs w:val="22"/>
        </w:rPr>
        <w:t xml:space="preserve">gedruckten Keller zeigen wir, dass 3D-Betondruck nun auch für komplexere und hoch beanspruchte Strukturen bereit ist“, erklärt Markus </w:t>
      </w:r>
      <w:proofErr w:type="spellStart"/>
      <w:r w:rsidRPr="00452AC9">
        <w:rPr>
          <w:sz w:val="22"/>
          <w:szCs w:val="22"/>
        </w:rPr>
        <w:t>Frasch</w:t>
      </w:r>
      <w:proofErr w:type="spellEnd"/>
      <w:r w:rsidRPr="00452AC9">
        <w:rPr>
          <w:sz w:val="22"/>
          <w:szCs w:val="22"/>
        </w:rPr>
        <w:t>, Geschäftsführer von INSTATIQ. „Unser mobiler 3D-Betondrucker bringt industrielle Fertigungsqualität direkt auf die Baustelle – effizient, nachhaltig und digital.“</w:t>
      </w:r>
      <w:r>
        <w:rPr>
          <w:sz w:val="22"/>
          <w:szCs w:val="22"/>
        </w:rPr>
        <w:br/>
      </w:r>
    </w:p>
    <w:p w14:paraId="7DCDA5D4" w14:textId="77777777" w:rsidR="009F28EA" w:rsidRPr="009F28EA" w:rsidRDefault="009F28EA" w:rsidP="009F28EA">
      <w:pPr>
        <w:pStyle w:val="Textkrper"/>
        <w:spacing w:line="276" w:lineRule="auto"/>
        <w:jc w:val="both"/>
        <w:rPr>
          <w:b/>
          <w:bCs/>
          <w:sz w:val="22"/>
          <w:szCs w:val="22"/>
        </w:rPr>
      </w:pPr>
      <w:r w:rsidRPr="009F28EA">
        <w:rPr>
          <w:b/>
          <w:bCs/>
          <w:sz w:val="22"/>
          <w:szCs w:val="22"/>
        </w:rPr>
        <w:t>3D-Druckbeton, Abdichtung und nachhaltige Energieversorgung</w:t>
      </w:r>
    </w:p>
    <w:p w14:paraId="4396F31E" w14:textId="77777777" w:rsidR="00AA3178" w:rsidRDefault="00AA3178" w:rsidP="00EB69C7">
      <w:pPr>
        <w:pStyle w:val="Textkrper"/>
        <w:spacing w:line="276" w:lineRule="auto"/>
        <w:rPr>
          <w:sz w:val="22"/>
          <w:szCs w:val="22"/>
        </w:rPr>
      </w:pPr>
    </w:p>
    <w:p w14:paraId="58FED7B3" w14:textId="77777777" w:rsidR="008E275E" w:rsidRPr="002C37BA" w:rsidRDefault="008E275E" w:rsidP="008E275E">
      <w:pPr>
        <w:pStyle w:val="Textkrper"/>
        <w:spacing w:line="276" w:lineRule="auto"/>
        <w:rPr>
          <w:sz w:val="22"/>
          <w:szCs w:val="22"/>
        </w:rPr>
      </w:pPr>
      <w:r w:rsidRPr="002C37BA">
        <w:rPr>
          <w:sz w:val="22"/>
          <w:szCs w:val="22"/>
        </w:rPr>
        <w:t>Für den mobil 3D-gedruckten Keller in Weißenhorn kam ein spezieller Beton von Heidelberg Materials zum Einsatz, der eigens für den mobilen 3D-Druck weiterentwickelt wurde. Der eingesetzte Transportbeton zeichnet sich durch optimale Pumpfähigkeit, hohe Formstabilität und eine schnelle Festigkeitsentwicklung aus – entscheidende Eigenschaften für den automatisierten Bauprozess mit mobilen Drucksystemen. Heidelberg Materials greift dabei auf modernste Anlagentechnik seines neuen Werkes in Weißenhorn zurück und nutzt gleichzeitig das Projekt, um wichtige Erkenntnisse hinsichtlich der Anforderungen zukünftiger Projekte im mobilen 3D-Betondruck zu gewinnen.</w:t>
      </w:r>
    </w:p>
    <w:p w14:paraId="56C5139F" w14:textId="77777777" w:rsidR="008E275E" w:rsidRDefault="008E275E" w:rsidP="008E275E">
      <w:pPr>
        <w:pStyle w:val="Textkrper"/>
        <w:spacing w:line="276" w:lineRule="auto"/>
        <w:rPr>
          <w:sz w:val="22"/>
          <w:szCs w:val="22"/>
        </w:rPr>
      </w:pPr>
    </w:p>
    <w:p w14:paraId="588FF335" w14:textId="5D429A93" w:rsidR="008E275E" w:rsidRDefault="006B1240" w:rsidP="008E275E">
      <w:pPr>
        <w:pStyle w:val="Textkrper"/>
        <w:spacing w:line="276" w:lineRule="auto"/>
        <w:rPr>
          <w:sz w:val="22"/>
          <w:szCs w:val="22"/>
        </w:rPr>
      </w:pPr>
      <w:r w:rsidRPr="006B1240">
        <w:rPr>
          <w:sz w:val="22"/>
          <w:szCs w:val="22"/>
        </w:rPr>
        <w:t>Remmers brachte seine langjährige Erfahrung in bauchemischen Produkten und reaktiver Bauwerksabdichtung ein und gewährleistete eine dauerhaft sichere Abdichtung im erdberührten Bereich</w:t>
      </w:r>
      <w:r>
        <w:rPr>
          <w:sz w:val="22"/>
          <w:szCs w:val="22"/>
        </w:rPr>
        <w:t xml:space="preserve">. </w:t>
      </w:r>
      <w:r w:rsidR="00281224" w:rsidRPr="00281224">
        <w:rPr>
          <w:sz w:val="22"/>
          <w:szCs w:val="22"/>
        </w:rPr>
        <w:t xml:space="preserve">Die Bauwerksabdichtung von Remmers wurde mit der Förderpumpe </w:t>
      </w:r>
      <w:proofErr w:type="spellStart"/>
      <w:r w:rsidR="00281224" w:rsidRPr="00281224">
        <w:rPr>
          <w:sz w:val="22"/>
          <w:szCs w:val="22"/>
        </w:rPr>
        <w:t>inoBEAM</w:t>
      </w:r>
      <w:proofErr w:type="spellEnd"/>
      <w:r w:rsidR="00281224" w:rsidRPr="00281224">
        <w:rPr>
          <w:sz w:val="22"/>
          <w:szCs w:val="22"/>
        </w:rPr>
        <w:t xml:space="preserve"> M8 </w:t>
      </w:r>
      <w:r w:rsidR="00281224">
        <w:rPr>
          <w:sz w:val="22"/>
          <w:szCs w:val="22"/>
        </w:rPr>
        <w:t>von INOTEC</w:t>
      </w:r>
      <w:r w:rsidR="00281224" w:rsidRPr="00281224">
        <w:rPr>
          <w:sz w:val="22"/>
          <w:szCs w:val="22"/>
        </w:rPr>
        <w:t xml:space="preserve"> im Spritzverfahren appliziert. Die besondere Fördertechnik der Pumpe garantiert eine äußerst schonende Förderung, dies bei einfachster Bedienung und Reinigung von Maschine und Zubehör.</w:t>
      </w:r>
      <w:r w:rsidR="005416AF" w:rsidRPr="008E275E">
        <w:rPr>
          <w:color w:val="EE0000"/>
          <w:sz w:val="22"/>
          <w:szCs w:val="22"/>
        </w:rPr>
        <w:br/>
      </w:r>
      <w:r>
        <w:rPr>
          <w:sz w:val="22"/>
          <w:szCs w:val="22"/>
        </w:rPr>
        <w:br/>
      </w:r>
      <w:bookmarkStart w:id="19" w:name="_Hlk213319200"/>
      <w:r w:rsidR="008E275E" w:rsidRPr="006155AF">
        <w:rPr>
          <w:sz w:val="22"/>
          <w:szCs w:val="22"/>
        </w:rPr>
        <w:t xml:space="preserve">Ein bedeutender Schritt in Richtung nachhaltiger Baustellenversorgung gelingt mit dem mobilen Energiespeicher von Liebherr. Auf der Baustelle in Weißenhorn versorgt der Speicher unter anderem </w:t>
      </w:r>
      <w:r w:rsidR="008E275E">
        <w:rPr>
          <w:sz w:val="22"/>
          <w:szCs w:val="22"/>
        </w:rPr>
        <w:t>den</w:t>
      </w:r>
      <w:r w:rsidR="008E275E" w:rsidRPr="006155AF">
        <w:rPr>
          <w:sz w:val="22"/>
          <w:szCs w:val="22"/>
        </w:rPr>
        <w:t xml:space="preserve"> 3D-Drucker – und das besonders effizient: CO</w:t>
      </w:r>
      <w:r w:rsidR="008E275E" w:rsidRPr="006155AF">
        <w:rPr>
          <w:rFonts w:ascii="Cambria Math" w:hAnsi="Cambria Math" w:cs="Cambria Math"/>
          <w:sz w:val="22"/>
          <w:szCs w:val="22"/>
        </w:rPr>
        <w:t>₂</w:t>
      </w:r>
      <w:r w:rsidR="008E275E" w:rsidRPr="006155AF">
        <w:rPr>
          <w:sz w:val="22"/>
          <w:szCs w:val="22"/>
        </w:rPr>
        <w:t>-Emissionen und Lärmbelastung werden</w:t>
      </w:r>
      <w:del w:id="20" w:author="Ballon, Kevin (Heidelberg) DEU 2" w:date="2025-12-05T13:09:00Z" w16du:dateUtc="2025-12-05T12:09:00Z">
        <w:r w:rsidR="008E275E" w:rsidRPr="006155AF" w:rsidDel="004E7724">
          <w:rPr>
            <w:sz w:val="22"/>
            <w:szCs w:val="22"/>
          </w:rPr>
          <w:delText xml:space="preserve"> vermieden</w:delText>
        </w:r>
      </w:del>
      <w:ins w:id="21" w:author="Ballon, Kevin (Heidelberg) DEU 2" w:date="2025-12-05T13:10:00Z" w16du:dateUtc="2025-12-05T12:10:00Z">
        <w:r w:rsidR="004E7724">
          <w:rPr>
            <w:sz w:val="22"/>
            <w:szCs w:val="22"/>
          </w:rPr>
          <w:t xml:space="preserve"> </w:t>
        </w:r>
      </w:ins>
      <w:ins w:id="22" w:author="Ballon, Kevin (Heidelberg) DEU 2" w:date="2025-12-05T13:09:00Z" w16du:dateUtc="2025-12-05T12:09:00Z">
        <w:r w:rsidR="004E7724">
          <w:rPr>
            <w:sz w:val="22"/>
            <w:szCs w:val="22"/>
          </w:rPr>
          <w:t>signifikant reduziert</w:t>
        </w:r>
      </w:ins>
      <w:r w:rsidR="008E275E" w:rsidRPr="006155AF">
        <w:rPr>
          <w:sz w:val="22"/>
          <w:szCs w:val="22"/>
        </w:rPr>
        <w:t>, da der Speicher im Gegensatz zum permanent laufenden Dieselaggregat bedarfsgerecht Energie abgibt</w:t>
      </w:r>
      <w:r w:rsidR="008E275E">
        <w:rPr>
          <w:sz w:val="22"/>
          <w:szCs w:val="22"/>
        </w:rPr>
        <w:t>.</w:t>
      </w:r>
    </w:p>
    <w:bookmarkEnd w:id="19"/>
    <w:p w14:paraId="384E391F" w14:textId="257228CC" w:rsidR="00EB69C7" w:rsidRPr="00EB69C7" w:rsidRDefault="00EB69C7" w:rsidP="00EB69C7">
      <w:pPr>
        <w:pStyle w:val="Textkrper"/>
        <w:spacing w:line="276" w:lineRule="auto"/>
        <w:rPr>
          <w:sz w:val="22"/>
          <w:szCs w:val="22"/>
        </w:rPr>
      </w:pPr>
    </w:p>
    <w:p w14:paraId="0663B402" w14:textId="12EBD083" w:rsidR="00EB69C7" w:rsidRPr="00EB69C7" w:rsidRDefault="00EB69C7" w:rsidP="00EB69C7">
      <w:pPr>
        <w:pStyle w:val="Textkrper"/>
        <w:spacing w:line="276" w:lineRule="auto"/>
        <w:rPr>
          <w:sz w:val="22"/>
          <w:szCs w:val="22"/>
        </w:rPr>
      </w:pPr>
      <w:r w:rsidRPr="00EB69C7">
        <w:rPr>
          <w:sz w:val="22"/>
          <w:szCs w:val="22"/>
        </w:rPr>
        <w:t xml:space="preserve">Die komplett elektrifizierte Anlagentechnik und der präzise Materialeinsatz unterstreichen den nachhaltigen Ansatz </w:t>
      </w:r>
      <w:r w:rsidR="00B72A15">
        <w:rPr>
          <w:sz w:val="22"/>
          <w:szCs w:val="22"/>
        </w:rPr>
        <w:t>der Projektpartner</w:t>
      </w:r>
      <w:r w:rsidRPr="00EB69C7">
        <w:rPr>
          <w:sz w:val="22"/>
          <w:szCs w:val="22"/>
        </w:rPr>
        <w:t>: Die Technologie reduziert den Materialverbrauch auf das tatsächlich Erforderliche und senkt den CO</w:t>
      </w:r>
      <w:r w:rsidRPr="00EB69C7">
        <w:rPr>
          <w:rFonts w:ascii="Cambria Math" w:hAnsi="Cambria Math" w:cs="Cambria Math"/>
          <w:sz w:val="22"/>
          <w:szCs w:val="22"/>
        </w:rPr>
        <w:t>₂</w:t>
      </w:r>
      <w:r w:rsidRPr="00EB69C7">
        <w:rPr>
          <w:sz w:val="22"/>
          <w:szCs w:val="22"/>
        </w:rPr>
        <w:t>-Ausstoß gegenüber konventionellem Mauerwerk</w:t>
      </w:r>
      <w:r w:rsidR="00B72A15">
        <w:rPr>
          <w:sz w:val="22"/>
          <w:szCs w:val="22"/>
        </w:rPr>
        <w:t xml:space="preserve"> deutlich.</w:t>
      </w:r>
    </w:p>
    <w:p w14:paraId="39FD6746" w14:textId="77777777" w:rsidR="00EB69C7" w:rsidRPr="00EB69C7" w:rsidRDefault="00EB69C7" w:rsidP="00EB69C7">
      <w:pPr>
        <w:pStyle w:val="Textkrper"/>
        <w:spacing w:line="276" w:lineRule="auto"/>
        <w:rPr>
          <w:sz w:val="22"/>
          <w:szCs w:val="22"/>
        </w:rPr>
      </w:pPr>
    </w:p>
    <w:p w14:paraId="0A40A050" w14:textId="77777777" w:rsidR="00EB69C7" w:rsidRPr="00AA3178" w:rsidRDefault="00EB69C7" w:rsidP="00AA3178">
      <w:pPr>
        <w:pStyle w:val="Textkrper"/>
        <w:spacing w:line="276" w:lineRule="auto"/>
        <w:rPr>
          <w:b/>
          <w:bCs/>
          <w:sz w:val="22"/>
          <w:szCs w:val="22"/>
        </w:rPr>
      </w:pPr>
      <w:r w:rsidRPr="00AA3178">
        <w:rPr>
          <w:b/>
          <w:bCs/>
          <w:sz w:val="22"/>
          <w:szCs w:val="22"/>
        </w:rPr>
        <w:t>Praxisgerechte Umsetzung in Weißenhorn</w:t>
      </w:r>
    </w:p>
    <w:p w14:paraId="6C52D7BB" w14:textId="77777777" w:rsidR="00EB69C7" w:rsidRPr="00EB69C7" w:rsidRDefault="00EB69C7" w:rsidP="00EB69C7">
      <w:pPr>
        <w:pStyle w:val="Textkrper"/>
        <w:spacing w:line="276" w:lineRule="auto"/>
        <w:rPr>
          <w:sz w:val="22"/>
          <w:szCs w:val="22"/>
        </w:rPr>
      </w:pPr>
    </w:p>
    <w:p w14:paraId="6BEA142F" w14:textId="0F0318A4" w:rsidR="00EB69C7" w:rsidRPr="00EB69C7" w:rsidRDefault="00EB69C7" w:rsidP="00EB69C7">
      <w:pPr>
        <w:pStyle w:val="Textkrper"/>
        <w:spacing w:line="276" w:lineRule="auto"/>
        <w:rPr>
          <w:sz w:val="22"/>
          <w:szCs w:val="22"/>
        </w:rPr>
      </w:pPr>
      <w:r w:rsidRPr="00EB69C7">
        <w:rPr>
          <w:sz w:val="22"/>
          <w:szCs w:val="22"/>
        </w:rPr>
        <w:t>Die Ausführung übernahm Rupp Gebäudedruck, die den Druck des Kellers innerhalb weniger Tage realisierte. Der INSTATIQ P1 war innerhalb von nur 60 Minuten betriebsbereit und druckte die Kellerwände vollautomatisch nach digitalem Modell.</w:t>
      </w:r>
    </w:p>
    <w:p w14:paraId="0E15434B" w14:textId="77777777" w:rsidR="00EB69C7" w:rsidRPr="00EB69C7" w:rsidRDefault="00EB69C7" w:rsidP="00EB69C7">
      <w:pPr>
        <w:pStyle w:val="Textkrper"/>
        <w:spacing w:line="276" w:lineRule="auto"/>
        <w:rPr>
          <w:sz w:val="22"/>
          <w:szCs w:val="22"/>
        </w:rPr>
      </w:pPr>
    </w:p>
    <w:p w14:paraId="60C348C5" w14:textId="34317CD8" w:rsidR="00EB69C7" w:rsidRPr="00EB69C7" w:rsidRDefault="00EB69C7" w:rsidP="00EB69C7">
      <w:pPr>
        <w:pStyle w:val="Textkrper"/>
        <w:spacing w:line="276" w:lineRule="auto"/>
        <w:rPr>
          <w:sz w:val="22"/>
          <w:szCs w:val="22"/>
        </w:rPr>
      </w:pPr>
      <w:r w:rsidRPr="00EB69C7">
        <w:rPr>
          <w:sz w:val="22"/>
          <w:szCs w:val="22"/>
        </w:rPr>
        <w:t xml:space="preserve">„Der Keller ist das Fundament jedes Bauwerks – und jetzt auch das Fundament einer neuen </w:t>
      </w:r>
      <w:del w:id="23" w:author="Ballon, Kevin (Heidelberg) DEU 2" w:date="2025-12-05T13:10:00Z" w16du:dateUtc="2025-12-05T12:10:00Z">
        <w:r w:rsidRPr="00EB69C7" w:rsidDel="007F3564">
          <w:rPr>
            <w:sz w:val="22"/>
            <w:szCs w:val="22"/>
          </w:rPr>
          <w:delText>Bauära</w:delText>
        </w:r>
      </w:del>
      <w:ins w:id="24" w:author="Ballon, Kevin (Heidelberg) DEU 2" w:date="2025-12-05T13:10:00Z" w16du:dateUtc="2025-12-05T12:10:00Z">
        <w:r w:rsidR="007F3564" w:rsidRPr="00EB69C7">
          <w:rPr>
            <w:sz w:val="22"/>
            <w:szCs w:val="22"/>
          </w:rPr>
          <w:t>Bau Ära</w:t>
        </w:r>
      </w:ins>
      <w:r w:rsidRPr="00EB69C7">
        <w:rPr>
          <w:sz w:val="22"/>
          <w:szCs w:val="22"/>
        </w:rPr>
        <w:t>“, sagt Michael O</w:t>
      </w:r>
      <w:r w:rsidR="00E44C9A">
        <w:rPr>
          <w:sz w:val="22"/>
          <w:szCs w:val="22"/>
        </w:rPr>
        <w:t>ß</w:t>
      </w:r>
      <w:r w:rsidRPr="00EB69C7">
        <w:rPr>
          <w:sz w:val="22"/>
          <w:szCs w:val="22"/>
        </w:rPr>
        <w:t>wald, Geschäftsführer Rupp Gebäudedruck.</w:t>
      </w:r>
    </w:p>
    <w:p w14:paraId="3ECB9412" w14:textId="77777777" w:rsidR="00EB69C7" w:rsidRPr="00EB69C7" w:rsidRDefault="00EB69C7" w:rsidP="00EB69C7">
      <w:pPr>
        <w:pStyle w:val="Textkrper"/>
        <w:spacing w:line="276" w:lineRule="auto"/>
        <w:rPr>
          <w:sz w:val="22"/>
          <w:szCs w:val="22"/>
        </w:rPr>
      </w:pPr>
      <w:r w:rsidRPr="00EB69C7">
        <w:rPr>
          <w:sz w:val="22"/>
          <w:szCs w:val="22"/>
        </w:rPr>
        <w:t>„Das Projekt in Weißenhorn zeigt, wie digitale Prozesse und mobile Robotik den Rohbau transformieren – mit höchster Präzision, weniger Material und klar getakteten Abläufen.“</w:t>
      </w:r>
    </w:p>
    <w:p w14:paraId="22FC3C99" w14:textId="77777777" w:rsidR="00EB69C7" w:rsidRPr="00EB69C7" w:rsidRDefault="00EB69C7" w:rsidP="00EB69C7">
      <w:pPr>
        <w:pStyle w:val="Textkrper"/>
        <w:spacing w:line="276" w:lineRule="auto"/>
        <w:rPr>
          <w:sz w:val="22"/>
          <w:szCs w:val="22"/>
        </w:rPr>
      </w:pPr>
    </w:p>
    <w:p w14:paraId="41AD8D0D" w14:textId="77777777" w:rsidR="00EB69C7" w:rsidRPr="00AA3178" w:rsidRDefault="00EB69C7" w:rsidP="00EB69C7">
      <w:pPr>
        <w:pStyle w:val="Textkrper"/>
        <w:spacing w:line="276" w:lineRule="auto"/>
        <w:rPr>
          <w:b/>
          <w:bCs/>
          <w:sz w:val="22"/>
          <w:szCs w:val="22"/>
        </w:rPr>
      </w:pPr>
      <w:r w:rsidRPr="00AA3178">
        <w:rPr>
          <w:b/>
          <w:bCs/>
          <w:sz w:val="22"/>
          <w:szCs w:val="22"/>
        </w:rPr>
        <w:t>Ein Meilenstein für das Bauwesen</w:t>
      </w:r>
    </w:p>
    <w:p w14:paraId="3A0912E6" w14:textId="77777777" w:rsidR="00EB69C7" w:rsidRPr="00EB69C7" w:rsidRDefault="00EB69C7" w:rsidP="00EB69C7">
      <w:pPr>
        <w:pStyle w:val="Textkrper"/>
        <w:spacing w:line="276" w:lineRule="auto"/>
        <w:rPr>
          <w:sz w:val="22"/>
          <w:szCs w:val="22"/>
        </w:rPr>
      </w:pPr>
    </w:p>
    <w:p w14:paraId="336ADB7A" w14:textId="3D539440" w:rsidR="00EB69C7" w:rsidRDefault="00EB69C7" w:rsidP="00EB69C7">
      <w:pPr>
        <w:pStyle w:val="Textkrper"/>
        <w:spacing w:line="276" w:lineRule="auto"/>
        <w:rPr>
          <w:ins w:id="25" w:author="Ballon, Kevin (Heidelberg) DEU 2" w:date="2025-12-05T14:36:00Z" w16du:dateUtc="2025-12-05T13:36:00Z"/>
          <w:sz w:val="22"/>
          <w:szCs w:val="22"/>
        </w:rPr>
      </w:pPr>
      <w:r w:rsidRPr="00EB69C7">
        <w:rPr>
          <w:sz w:val="22"/>
          <w:szCs w:val="22"/>
        </w:rPr>
        <w:t>Mit dem weltweit ersten mobil 3D-gedruckten Keller in Weißenhorn demonstrier</w:t>
      </w:r>
      <w:r w:rsidR="00B72A15">
        <w:rPr>
          <w:sz w:val="22"/>
          <w:szCs w:val="22"/>
        </w:rPr>
        <w:t>t das Partnernetzwerk</w:t>
      </w:r>
      <w:r w:rsidRPr="00EB69C7">
        <w:rPr>
          <w:sz w:val="22"/>
          <w:szCs w:val="22"/>
        </w:rPr>
        <w:t>, wie sich digital gesteuerter Betonbau nun auch in komplexen Strukturen realisieren lässt.</w:t>
      </w:r>
      <w:ins w:id="26" w:author="Ballon, Kevin (Heidelberg) DEU 2" w:date="2025-12-05T13:11:00Z" w16du:dateUtc="2025-12-05T12:11:00Z">
        <w:r w:rsidR="00DA3991">
          <w:rPr>
            <w:sz w:val="22"/>
            <w:szCs w:val="22"/>
          </w:rPr>
          <w:t xml:space="preserve"> </w:t>
        </w:r>
      </w:ins>
      <w:r w:rsidRPr="00EB69C7">
        <w:rPr>
          <w:sz w:val="22"/>
          <w:szCs w:val="22"/>
        </w:rPr>
        <w:t xml:space="preserve">Das Ergebnis setzt einen neuen Standard für Automatisierung, Präzision und Nachhaltigkeit im </w:t>
      </w:r>
      <w:r w:rsidR="005B6C64">
        <w:rPr>
          <w:sz w:val="22"/>
          <w:szCs w:val="22"/>
        </w:rPr>
        <w:t>Hoch</w:t>
      </w:r>
      <w:r w:rsidRPr="00EB69C7">
        <w:rPr>
          <w:sz w:val="22"/>
          <w:szCs w:val="22"/>
        </w:rPr>
        <w:t>- und Rohbau – „Zukunft bauen. Direkt vor Ort.“</w:t>
      </w:r>
    </w:p>
    <w:p w14:paraId="122AB7D7" w14:textId="77777777" w:rsidR="00D414B1" w:rsidRDefault="00D414B1" w:rsidP="00EB69C7">
      <w:pPr>
        <w:pStyle w:val="Textkrper"/>
        <w:spacing w:line="276" w:lineRule="auto"/>
        <w:rPr>
          <w:ins w:id="27" w:author="Ballon, Kevin (Heidelberg) DEU 2" w:date="2025-12-05T14:36:00Z" w16du:dateUtc="2025-12-05T13:36:00Z"/>
          <w:sz w:val="22"/>
          <w:szCs w:val="22"/>
        </w:rPr>
      </w:pPr>
    </w:p>
    <w:p w14:paraId="1077654B" w14:textId="5621B960" w:rsidR="00D414B1" w:rsidRPr="00736CB2" w:rsidRDefault="00D414B1" w:rsidP="00EB69C7">
      <w:pPr>
        <w:pStyle w:val="Textkrper"/>
        <w:spacing w:line="276" w:lineRule="auto"/>
        <w:rPr>
          <w:b/>
          <w:sz w:val="22"/>
          <w:szCs w:val="22"/>
          <w:rPrChange w:id="28" w:author="Ballon, Kevin (Heidelberg) DEU 2" w:date="2025-12-05T14:42:00Z" w16du:dateUtc="2025-12-05T13:42:00Z">
            <w:rPr>
              <w:sz w:val="22"/>
              <w:szCs w:val="22"/>
            </w:rPr>
          </w:rPrChange>
        </w:rPr>
      </w:pPr>
      <w:r w:rsidRPr="00736CB2">
        <w:rPr>
          <w:b/>
          <w:sz w:val="22"/>
          <w:szCs w:val="22"/>
          <w:rPrChange w:id="29" w:author="Ballon, Kevin (Heidelberg) DEU 2" w:date="2025-12-05T14:42:00Z" w16du:dateUtc="2025-12-05T13:42:00Z">
            <w:rPr>
              <w:sz w:val="22"/>
              <w:szCs w:val="22"/>
            </w:rPr>
          </w:rPrChange>
        </w:rPr>
        <w:t>Objektsteckbrief</w:t>
      </w:r>
    </w:p>
    <w:p w14:paraId="5F463539" w14:textId="77777777" w:rsidR="000E0D21" w:rsidRDefault="000E0D21" w:rsidP="00EB69C7">
      <w:pPr>
        <w:pStyle w:val="Textkrper"/>
        <w:spacing w:line="276" w:lineRule="auto"/>
        <w:rPr>
          <w:sz w:val="22"/>
          <w:szCs w:val="22"/>
        </w:rPr>
      </w:pPr>
    </w:p>
    <w:p w14:paraId="112459DB" w14:textId="33B3FCB0" w:rsidR="00751279" w:rsidRPr="00751279" w:rsidRDefault="00751279" w:rsidP="00751279">
      <w:pPr>
        <w:pStyle w:val="Textkrper"/>
        <w:spacing w:line="276" w:lineRule="auto"/>
        <w:rPr>
          <w:sz w:val="22"/>
          <w:szCs w:val="22"/>
        </w:rPr>
      </w:pPr>
      <w:r w:rsidRPr="00751279">
        <w:rPr>
          <w:sz w:val="22"/>
          <w:szCs w:val="22"/>
        </w:rPr>
        <w:t xml:space="preserve">Projekt: </w:t>
      </w:r>
      <w:r w:rsidR="00DC275D">
        <w:rPr>
          <w:sz w:val="22"/>
          <w:szCs w:val="22"/>
        </w:rPr>
        <w:t>Keller</w:t>
      </w:r>
      <w:r w:rsidR="000E0D21">
        <w:rPr>
          <w:sz w:val="22"/>
          <w:szCs w:val="22"/>
        </w:rPr>
        <w:t>-Geschoss</w:t>
      </w:r>
      <w:r w:rsidR="00DC275D">
        <w:rPr>
          <w:sz w:val="22"/>
          <w:szCs w:val="22"/>
        </w:rPr>
        <w:t xml:space="preserve"> (Mehrfamilienhaus) in 3D-Betondruck, Weißenhorn</w:t>
      </w:r>
    </w:p>
    <w:p w14:paraId="2D4E05FE" w14:textId="2AC45F2A" w:rsidR="00FE6199" w:rsidRDefault="00FE6199" w:rsidP="00751279">
      <w:pPr>
        <w:pStyle w:val="Textkrper"/>
        <w:spacing w:line="276" w:lineRule="auto"/>
        <w:rPr>
          <w:sz w:val="22"/>
          <w:szCs w:val="22"/>
        </w:rPr>
      </w:pPr>
      <w:r>
        <w:rPr>
          <w:sz w:val="22"/>
          <w:szCs w:val="22"/>
        </w:rPr>
        <w:t>Bauherr</w:t>
      </w:r>
      <w:r w:rsidR="00751279" w:rsidRPr="00751279">
        <w:rPr>
          <w:sz w:val="22"/>
          <w:szCs w:val="22"/>
        </w:rPr>
        <w:t>:</w:t>
      </w:r>
      <w:ins w:id="30" w:author="Ballon, Kevin (Heidelberg) DEU 2" w:date="2025-12-05T14:42:00Z" w16du:dateUtc="2025-12-05T13:42:00Z">
        <w:r w:rsidR="00736CB2">
          <w:rPr>
            <w:sz w:val="22"/>
            <w:szCs w:val="22"/>
          </w:rPr>
          <w:t xml:space="preserve"> </w:t>
        </w:r>
      </w:ins>
    </w:p>
    <w:p w14:paraId="3A97E55A" w14:textId="01E2A5E9" w:rsidR="00751279" w:rsidRDefault="00FE6199" w:rsidP="00751279">
      <w:pPr>
        <w:pStyle w:val="Textkrper"/>
        <w:spacing w:line="276" w:lineRule="auto"/>
        <w:rPr>
          <w:sz w:val="22"/>
          <w:szCs w:val="22"/>
        </w:rPr>
      </w:pPr>
      <w:r>
        <w:rPr>
          <w:sz w:val="22"/>
          <w:szCs w:val="22"/>
        </w:rPr>
        <w:t>Bauunternehmen:</w:t>
      </w:r>
      <w:r w:rsidR="00751279" w:rsidRPr="00751279">
        <w:rPr>
          <w:sz w:val="22"/>
          <w:szCs w:val="22"/>
        </w:rPr>
        <w:t xml:space="preserve"> </w:t>
      </w:r>
    </w:p>
    <w:p w14:paraId="7178A57D" w14:textId="135B1162" w:rsidR="00517D1A" w:rsidRPr="00751279" w:rsidRDefault="00517D1A" w:rsidP="00751279">
      <w:pPr>
        <w:pStyle w:val="Textkrper"/>
        <w:spacing w:line="276" w:lineRule="auto"/>
        <w:rPr>
          <w:sz w:val="22"/>
          <w:szCs w:val="22"/>
        </w:rPr>
      </w:pPr>
      <w:r>
        <w:rPr>
          <w:sz w:val="22"/>
          <w:szCs w:val="22"/>
        </w:rPr>
        <w:t>3D-Drucker</w:t>
      </w:r>
      <w:r w:rsidRPr="00751279">
        <w:rPr>
          <w:sz w:val="22"/>
          <w:szCs w:val="22"/>
        </w:rPr>
        <w:t xml:space="preserve">: </w:t>
      </w:r>
    </w:p>
    <w:p w14:paraId="704677C7" w14:textId="14912EB4" w:rsidR="00751279" w:rsidRDefault="00751279" w:rsidP="00751279">
      <w:pPr>
        <w:pStyle w:val="Textkrper"/>
        <w:spacing w:line="276" w:lineRule="auto"/>
        <w:rPr>
          <w:sz w:val="22"/>
          <w:szCs w:val="22"/>
        </w:rPr>
      </w:pPr>
      <w:r w:rsidRPr="00751279">
        <w:rPr>
          <w:sz w:val="22"/>
          <w:szCs w:val="22"/>
        </w:rPr>
        <w:t xml:space="preserve">Beton: </w:t>
      </w:r>
    </w:p>
    <w:p w14:paraId="78D05E3E" w14:textId="198CC3C8" w:rsidR="000E0D21" w:rsidRDefault="000E0D21" w:rsidP="00751279">
      <w:pPr>
        <w:pStyle w:val="Textkrper"/>
        <w:spacing w:line="276" w:lineRule="auto"/>
        <w:rPr>
          <w:sz w:val="22"/>
          <w:szCs w:val="22"/>
        </w:rPr>
      </w:pPr>
      <w:r>
        <w:rPr>
          <w:sz w:val="22"/>
          <w:szCs w:val="22"/>
        </w:rPr>
        <w:lastRenderedPageBreak/>
        <w:t>Abdichtung:</w:t>
      </w:r>
    </w:p>
    <w:p w14:paraId="581D35B2" w14:textId="5BC90FE9" w:rsidR="000E0D21" w:rsidRPr="00751279" w:rsidRDefault="000E0D21" w:rsidP="00751279">
      <w:pPr>
        <w:pStyle w:val="Textkrper"/>
        <w:spacing w:line="276" w:lineRule="auto"/>
        <w:rPr>
          <w:sz w:val="22"/>
          <w:szCs w:val="22"/>
        </w:rPr>
      </w:pPr>
      <w:r>
        <w:rPr>
          <w:sz w:val="22"/>
          <w:szCs w:val="22"/>
        </w:rPr>
        <w:t>Stromversorgung:</w:t>
      </w:r>
    </w:p>
    <w:p w14:paraId="600A6731" w14:textId="1E92D2B7" w:rsidR="00751279" w:rsidRDefault="00751279" w:rsidP="00751279">
      <w:pPr>
        <w:pStyle w:val="Textkrper"/>
        <w:spacing w:line="276" w:lineRule="auto"/>
        <w:rPr>
          <w:sz w:val="22"/>
          <w:szCs w:val="22"/>
        </w:rPr>
      </w:pPr>
      <w:r w:rsidRPr="00751279">
        <w:rPr>
          <w:sz w:val="22"/>
          <w:szCs w:val="22"/>
        </w:rPr>
        <w:t>Fertigstellung: 202</w:t>
      </w:r>
      <w:r w:rsidR="000E0D21">
        <w:rPr>
          <w:sz w:val="22"/>
          <w:szCs w:val="22"/>
        </w:rPr>
        <w:t>6</w:t>
      </w:r>
    </w:p>
    <w:p w14:paraId="2E373819" w14:textId="77777777" w:rsidR="00D414B1" w:rsidRPr="00EB69C7" w:rsidRDefault="00D414B1" w:rsidP="00EB69C7">
      <w:pPr>
        <w:pStyle w:val="Textkrper"/>
        <w:spacing w:line="276" w:lineRule="auto"/>
        <w:rPr>
          <w:sz w:val="22"/>
          <w:szCs w:val="22"/>
        </w:rPr>
      </w:pPr>
    </w:p>
    <w:p w14:paraId="25729B82" w14:textId="77777777" w:rsidR="00EB69C7" w:rsidRDefault="00EB69C7" w:rsidP="00EB69C7">
      <w:pPr>
        <w:pStyle w:val="Textkrper"/>
        <w:spacing w:line="276" w:lineRule="auto"/>
        <w:rPr>
          <w:sz w:val="22"/>
          <w:szCs w:val="22"/>
        </w:rPr>
      </w:pPr>
    </w:p>
    <w:p w14:paraId="0849974B" w14:textId="48372FD3" w:rsidR="006674B6" w:rsidRPr="00B72A15" w:rsidRDefault="005D2999" w:rsidP="00F86D08">
      <w:pPr>
        <w:pStyle w:val="Textkrper"/>
        <w:spacing w:line="276" w:lineRule="auto"/>
        <w:rPr>
          <w:i/>
          <w:iCs/>
          <w:sz w:val="16"/>
          <w:szCs w:val="16"/>
        </w:rPr>
      </w:pPr>
      <w:r w:rsidRPr="00B72A15">
        <w:rPr>
          <w:b/>
          <w:bCs/>
          <w:i/>
          <w:iCs/>
          <w:sz w:val="16"/>
          <w:szCs w:val="16"/>
        </w:rPr>
        <w:t>Über INSTATIQ</w:t>
      </w:r>
      <w:r w:rsidRPr="00B72A15">
        <w:rPr>
          <w:i/>
          <w:iCs/>
          <w:sz w:val="16"/>
          <w:szCs w:val="16"/>
        </w:rPr>
        <w:br/>
      </w:r>
      <w:r w:rsidR="00660BF8" w:rsidRPr="00B72A15">
        <w:rPr>
          <w:i/>
          <w:iCs/>
          <w:sz w:val="16"/>
          <w:szCs w:val="16"/>
        </w:rPr>
        <w:t>INSTATIQ ist ein führendes Unternehmen im Bereich 3D</w:t>
      </w:r>
      <w:r w:rsidR="001171B6" w:rsidRPr="00B72A15">
        <w:rPr>
          <w:i/>
          <w:iCs/>
          <w:sz w:val="16"/>
          <w:szCs w:val="16"/>
        </w:rPr>
        <w:t>-Betondruck</w:t>
      </w:r>
      <w:r w:rsidR="00660BF8" w:rsidRPr="00B72A15">
        <w:rPr>
          <w:i/>
          <w:iCs/>
          <w:sz w:val="16"/>
          <w:szCs w:val="16"/>
        </w:rPr>
        <w:t xml:space="preserve"> mit Sitz in Stuttgart. Das Unternehmen verbindet langjährige Ingenieurserfahrung mit modernster Technologie, um innovative, nachhaltige und wirtschaftliche Bauverfahren zu entwickeln.</w:t>
      </w:r>
      <w:r w:rsidR="00660BF8" w:rsidRPr="00B72A15">
        <w:rPr>
          <w:i/>
          <w:iCs/>
          <w:sz w:val="16"/>
          <w:szCs w:val="16"/>
        </w:rPr>
        <w:br/>
      </w:r>
      <w:r w:rsidR="0032582A" w:rsidRPr="00B72A15">
        <w:rPr>
          <w:i/>
          <w:iCs/>
          <w:sz w:val="16"/>
          <w:szCs w:val="16"/>
        </w:rPr>
        <w:t>Der mobile 3D-Betondrucker INSTATIQ P1 macht möglich, was bislang als Zukunft galt: vollautomatisierter, mobiler 3D-Betondruck direkt auf der Baustelle – schnell, nachhaltig und wirtschaftlich.</w:t>
      </w:r>
    </w:p>
    <w:p w14:paraId="0EB03A7A" w14:textId="77777777" w:rsidR="006B1240" w:rsidRPr="00B72A15" w:rsidRDefault="006B1240" w:rsidP="00F86D08">
      <w:pPr>
        <w:pStyle w:val="Textkrper"/>
        <w:spacing w:line="276" w:lineRule="auto"/>
        <w:rPr>
          <w:i/>
          <w:iCs/>
          <w:sz w:val="16"/>
          <w:szCs w:val="16"/>
        </w:rPr>
      </w:pPr>
    </w:p>
    <w:p w14:paraId="2D9DCBE5" w14:textId="77777777" w:rsidR="006B1240" w:rsidRPr="006B1240" w:rsidRDefault="006B1240" w:rsidP="006B1240">
      <w:pPr>
        <w:pStyle w:val="Textkrper"/>
        <w:spacing w:line="276" w:lineRule="auto"/>
        <w:rPr>
          <w:b/>
          <w:bCs/>
          <w:i/>
          <w:iCs/>
          <w:sz w:val="16"/>
          <w:szCs w:val="16"/>
        </w:rPr>
      </w:pPr>
      <w:r w:rsidRPr="006B1240">
        <w:rPr>
          <w:b/>
          <w:bCs/>
          <w:i/>
          <w:iCs/>
          <w:sz w:val="16"/>
          <w:szCs w:val="16"/>
        </w:rPr>
        <w:t>Über die Rupp Gruppe</w:t>
      </w:r>
    </w:p>
    <w:p w14:paraId="79FD6456" w14:textId="19A3E1A4" w:rsidR="006B1240" w:rsidRPr="00B72A15" w:rsidRDefault="006B1240" w:rsidP="006B1240">
      <w:pPr>
        <w:pStyle w:val="Textkrper"/>
        <w:spacing w:line="276" w:lineRule="auto"/>
        <w:rPr>
          <w:i/>
          <w:iCs/>
          <w:sz w:val="16"/>
          <w:szCs w:val="16"/>
        </w:rPr>
      </w:pPr>
      <w:r w:rsidRPr="00B72A15">
        <w:rPr>
          <w:i/>
          <w:iCs/>
          <w:sz w:val="16"/>
          <w:szCs w:val="16"/>
        </w:rPr>
        <w:t xml:space="preserve">Die </w:t>
      </w:r>
      <w:proofErr w:type="gramStart"/>
      <w:r w:rsidRPr="00B72A15">
        <w:rPr>
          <w:i/>
          <w:iCs/>
          <w:sz w:val="16"/>
          <w:szCs w:val="16"/>
        </w:rPr>
        <w:t>RUPP Gruppe</w:t>
      </w:r>
      <w:proofErr w:type="gramEnd"/>
      <w:r w:rsidRPr="00B72A15">
        <w:rPr>
          <w:i/>
          <w:iCs/>
          <w:sz w:val="16"/>
          <w:szCs w:val="16"/>
        </w:rPr>
        <w:t xml:space="preserve"> mit Sitz in Weißenhorn ist ein familiengeführtes Bau- und Immobilienunternehmen. Seit über 30 Jahren realisiert sie als Bauträger und Generalunternehmer Projekte aus einer Hand – von der Projektentwicklung über Planung und Architektur bis zur schlüsselfertigen Übergabe. Mit eigenen Tochterunternehmen für Hoch- und Tiefbau, Holzbau, Immobilienentwicklung, 3D</w:t>
      </w:r>
      <w:r w:rsidRPr="00B72A15">
        <w:rPr>
          <w:i/>
          <w:iCs/>
          <w:sz w:val="16"/>
          <w:szCs w:val="16"/>
        </w:rPr>
        <w:noBreakHyphen/>
        <w:t xml:space="preserve">Gebäudedruck sowie in der Energieinfrastruktur vereint die Gruppe verschiedene Geschäftsfelder unter einem Dach. Damit steht die </w:t>
      </w:r>
      <w:proofErr w:type="gramStart"/>
      <w:r w:rsidRPr="00B72A15">
        <w:rPr>
          <w:i/>
          <w:iCs/>
          <w:sz w:val="16"/>
          <w:szCs w:val="16"/>
        </w:rPr>
        <w:t>RUPP Gruppe</w:t>
      </w:r>
      <w:proofErr w:type="gramEnd"/>
      <w:r w:rsidRPr="00B72A15">
        <w:rPr>
          <w:i/>
          <w:iCs/>
          <w:sz w:val="16"/>
          <w:szCs w:val="16"/>
        </w:rPr>
        <w:t xml:space="preserve"> für kurze Wege, verlässliche Ausführung und innovative Ansätze.</w:t>
      </w:r>
    </w:p>
    <w:p w14:paraId="70B0D31A" w14:textId="77777777" w:rsidR="00B72A15" w:rsidRPr="00B72A15" w:rsidRDefault="00B72A15" w:rsidP="006B1240">
      <w:pPr>
        <w:pStyle w:val="Textkrper"/>
        <w:spacing w:line="276" w:lineRule="auto"/>
        <w:rPr>
          <w:i/>
          <w:iCs/>
          <w:sz w:val="16"/>
          <w:szCs w:val="16"/>
        </w:rPr>
      </w:pPr>
    </w:p>
    <w:p w14:paraId="75DB7577" w14:textId="34353370" w:rsidR="00B72A15" w:rsidRPr="00B72A15" w:rsidRDefault="00B72A15" w:rsidP="00B72A15">
      <w:pPr>
        <w:pStyle w:val="Textkrper"/>
        <w:spacing w:line="276" w:lineRule="auto"/>
        <w:rPr>
          <w:b/>
          <w:bCs/>
          <w:i/>
          <w:iCs/>
          <w:sz w:val="16"/>
          <w:szCs w:val="16"/>
        </w:rPr>
      </w:pPr>
      <w:r w:rsidRPr="00B72A15">
        <w:rPr>
          <w:b/>
          <w:bCs/>
          <w:i/>
          <w:iCs/>
          <w:sz w:val="16"/>
          <w:szCs w:val="16"/>
        </w:rPr>
        <w:t>Über Heidelberg Materials in Deutschland</w:t>
      </w:r>
    </w:p>
    <w:p w14:paraId="63006DAC" w14:textId="54D51205" w:rsidR="00B72A15" w:rsidRPr="00AF40CE" w:rsidRDefault="00B72A15" w:rsidP="00B72A15">
      <w:pPr>
        <w:pStyle w:val="Textkrper"/>
        <w:spacing w:line="276" w:lineRule="auto"/>
        <w:rPr>
          <w:i/>
          <w:iCs/>
          <w:sz w:val="16"/>
          <w:szCs w:val="16"/>
        </w:rPr>
      </w:pPr>
      <w:r w:rsidRPr="00B72A15">
        <w:rPr>
          <w:i/>
          <w:iCs/>
          <w:sz w:val="16"/>
          <w:szCs w:val="16"/>
        </w:rP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w:t>
      </w:r>
      <w:r w:rsidRPr="00B72A15">
        <w:rPr>
          <w:rFonts w:ascii="Cambria Math" w:hAnsi="Cambria Math" w:cs="Cambria Math"/>
          <w:i/>
          <w:iCs/>
          <w:sz w:val="16"/>
          <w:szCs w:val="16"/>
        </w:rPr>
        <w:t>₂</w:t>
      </w:r>
      <w:r w:rsidRPr="00B72A15">
        <w:rPr>
          <w:i/>
          <w:iCs/>
          <w:sz w:val="16"/>
          <w:szCs w:val="16"/>
        </w:rPr>
        <w:t>-Neutralität und Kreislaufwirtschaft in der Baustoffindustrie arbeiten wir an nachhaltigeren Baustoffen und Lösungen für die Zukunft. Unseren Kunden erschließen wir neue Möglichkeiten durch Digitalisierung.</w:t>
      </w:r>
    </w:p>
    <w:p w14:paraId="125DBB2A" w14:textId="77777777" w:rsidR="006B1240" w:rsidRPr="00B72A15" w:rsidRDefault="006B1240" w:rsidP="006B1240">
      <w:pPr>
        <w:pStyle w:val="Textkrper"/>
        <w:spacing w:line="276" w:lineRule="auto"/>
        <w:rPr>
          <w:i/>
          <w:iCs/>
          <w:sz w:val="16"/>
          <w:szCs w:val="16"/>
        </w:rPr>
      </w:pPr>
    </w:p>
    <w:p w14:paraId="596B9DB7" w14:textId="20073DC1" w:rsidR="006B1240" w:rsidRPr="00B72A15" w:rsidRDefault="006B1240" w:rsidP="006B1240">
      <w:pPr>
        <w:pStyle w:val="Textkrper"/>
        <w:spacing w:line="276" w:lineRule="auto"/>
        <w:rPr>
          <w:b/>
          <w:bCs/>
          <w:i/>
          <w:iCs/>
          <w:sz w:val="16"/>
          <w:szCs w:val="16"/>
        </w:rPr>
      </w:pPr>
      <w:r w:rsidRPr="00B72A15">
        <w:rPr>
          <w:b/>
          <w:bCs/>
          <w:i/>
          <w:iCs/>
          <w:sz w:val="16"/>
          <w:szCs w:val="16"/>
        </w:rPr>
        <w:t>Über Remmers</w:t>
      </w:r>
    </w:p>
    <w:p w14:paraId="108E5026" w14:textId="77777777" w:rsidR="006B1240" w:rsidRPr="00B72A15" w:rsidRDefault="006B1240" w:rsidP="006B1240">
      <w:pPr>
        <w:pStyle w:val="Textkrper"/>
        <w:spacing w:line="276" w:lineRule="auto"/>
        <w:rPr>
          <w:b/>
          <w:bCs/>
          <w:i/>
          <w:iCs/>
          <w:sz w:val="16"/>
          <w:szCs w:val="16"/>
        </w:rPr>
      </w:pPr>
      <w:r w:rsidRPr="00B72A15">
        <w:rPr>
          <w:i/>
          <w:iCs/>
          <w:sz w:val="16"/>
          <w:szCs w:val="16"/>
        </w:rPr>
        <w:t>Die Remmers Gruppe ist ein unabhängiges Familienunternehmen mit Sitz in Löningen und seit 1949 führend in der Herstellung bauchemischer Produkte. Als Spezialist für Bauwerksabdichtung entwickelt Remmers Lösungen für Außen- und Innenabdichtungen, einschließlich innovativer Reaktivabdichtungssysteme. Ergänzend bietet das Unternehmen hochwertige Holzfarben und -lacke sowie Industrielacke an. Mit praxisnahen Systemlösungen und hoher technischer Expertise steht Remmers für Qualität, Zuverlässigkeit und nachhaltige Systemlösungen. Rund 1.600 Mitarbeitende in 19 Ländern engagieren sich täglich dafür, Bauwerke dauerhaft zu schützen und Projekte erfolgreich umzusetzen.</w:t>
      </w:r>
    </w:p>
    <w:p w14:paraId="651CA5F8" w14:textId="77777777" w:rsidR="006B1240" w:rsidRPr="00B72A15" w:rsidRDefault="006B1240" w:rsidP="006B1240">
      <w:pPr>
        <w:pStyle w:val="Textkrper"/>
        <w:spacing w:line="276" w:lineRule="auto"/>
        <w:rPr>
          <w:i/>
          <w:iCs/>
          <w:sz w:val="16"/>
          <w:szCs w:val="16"/>
        </w:rPr>
      </w:pPr>
    </w:p>
    <w:p w14:paraId="0272DE90" w14:textId="29F1BB80" w:rsidR="005416AF" w:rsidRPr="00B72A15" w:rsidRDefault="005416AF" w:rsidP="005416AF">
      <w:pPr>
        <w:pStyle w:val="Textkrper"/>
        <w:spacing w:line="276" w:lineRule="auto"/>
        <w:jc w:val="both"/>
        <w:rPr>
          <w:b/>
          <w:bCs/>
          <w:i/>
          <w:iCs/>
          <w:sz w:val="16"/>
          <w:szCs w:val="16"/>
        </w:rPr>
      </w:pPr>
      <w:r w:rsidRPr="00B72A15">
        <w:rPr>
          <w:b/>
          <w:bCs/>
          <w:i/>
          <w:iCs/>
          <w:sz w:val="16"/>
          <w:szCs w:val="16"/>
        </w:rPr>
        <w:t>Über Inotec</w:t>
      </w:r>
    </w:p>
    <w:p w14:paraId="0BD0EBD8" w14:textId="4E0B1691" w:rsidR="005416AF" w:rsidRPr="00B72A15" w:rsidRDefault="005416AF" w:rsidP="005416AF">
      <w:pPr>
        <w:pStyle w:val="Textkrper"/>
        <w:spacing w:line="276" w:lineRule="auto"/>
        <w:rPr>
          <w:i/>
          <w:iCs/>
          <w:sz w:val="16"/>
          <w:szCs w:val="16"/>
        </w:rPr>
      </w:pPr>
      <w:r w:rsidRPr="00B72A15">
        <w:rPr>
          <w:i/>
          <w:iCs/>
          <w:sz w:val="16"/>
          <w:szCs w:val="16"/>
        </w:rPr>
        <w:t>Die INOTEC GmbH mit Sitz in Waldshut-Tiengen wurde 1994 gegründet und ist ein führender Anbieter von Maschinen- und Systemlösungen für eine Vielzahl von Anwendungen im Bausektor. Als innovatives Unternehmen entwickelt und produziert INOTEC hochwertige Förder-, Misch- und Applikationstechnik für unterschiedlichste Anwendungen auf Baustellen und in der industriellen Verarbeitung. Mit einem starken Fokus auf Qualität, Anwenderfreundlichkeit und technische Präzision unterstützt INOTEC Kunden weltweit dabei, ihre Projekte effizient und zuverlässig umzusetzen. Das engagierte Team steht für partnerschaftliche Zusammenarbeit, praxisnahe Lösungen und kontinuierliche Weiterentwicklung.</w:t>
      </w:r>
    </w:p>
    <w:p w14:paraId="75F8B807" w14:textId="77777777" w:rsidR="00B72A15" w:rsidRDefault="00B72A15" w:rsidP="00B72A15">
      <w:pPr>
        <w:pStyle w:val="Textkrper"/>
        <w:spacing w:line="276" w:lineRule="auto"/>
        <w:rPr>
          <w:b/>
          <w:bCs/>
          <w:i/>
          <w:iCs/>
          <w:sz w:val="16"/>
          <w:szCs w:val="16"/>
        </w:rPr>
      </w:pPr>
    </w:p>
    <w:p w14:paraId="4BFD7E13" w14:textId="61B8E259" w:rsidR="00B72A15" w:rsidRPr="00B72A15" w:rsidRDefault="00B72A15" w:rsidP="00B72A15">
      <w:pPr>
        <w:pStyle w:val="Textkrper"/>
        <w:spacing w:line="276" w:lineRule="auto"/>
        <w:rPr>
          <w:b/>
          <w:bCs/>
          <w:i/>
          <w:iCs/>
          <w:sz w:val="16"/>
          <w:szCs w:val="16"/>
        </w:rPr>
      </w:pPr>
      <w:r w:rsidRPr="00B72A15">
        <w:rPr>
          <w:b/>
          <w:bCs/>
          <w:i/>
          <w:iCs/>
          <w:sz w:val="16"/>
          <w:szCs w:val="16"/>
        </w:rPr>
        <w:t>Über Liebherr</w:t>
      </w:r>
    </w:p>
    <w:p w14:paraId="320DBFC4" w14:textId="77777777" w:rsidR="00B72A15" w:rsidRPr="00B72A15" w:rsidRDefault="00B72A15" w:rsidP="00B72A15">
      <w:pPr>
        <w:pStyle w:val="Textkrper"/>
        <w:spacing w:line="276" w:lineRule="auto"/>
        <w:rPr>
          <w:i/>
          <w:iCs/>
          <w:sz w:val="16"/>
          <w:szCs w:val="16"/>
        </w:rPr>
      </w:pPr>
      <w:r w:rsidRPr="00B72A15">
        <w:rPr>
          <w:i/>
          <w:iCs/>
          <w:sz w:val="16"/>
          <w:szCs w:val="16"/>
        </w:rPr>
        <w:t>Die Firmengruppe Liebherr ist in diesem Segment auf die Entwicklung, Konstruktion, Fertigung und Aufarbeitung leistungsfähiger Komponenten auf dem Gebiet der mechanischen, hydraulischen sowie elektrischen Antriebs- und Steuerungstechnik spezialisiert. Zuständig für die Koordination aller Aktivitäten des Produktsegments Komponenten ist die Liebherr-</w:t>
      </w:r>
      <w:proofErr w:type="spellStart"/>
      <w:r w:rsidRPr="00B72A15">
        <w:rPr>
          <w:i/>
          <w:iCs/>
          <w:sz w:val="16"/>
          <w:szCs w:val="16"/>
        </w:rPr>
        <w:t>Component</w:t>
      </w:r>
      <w:proofErr w:type="spellEnd"/>
      <w:r w:rsidRPr="00B72A15">
        <w:rPr>
          <w:i/>
          <w:iCs/>
          <w:sz w:val="16"/>
          <w:szCs w:val="16"/>
        </w:rPr>
        <w:t xml:space="preserve"> Technologies AG mit Sitz in Bulle (Schweiz). </w:t>
      </w:r>
    </w:p>
    <w:p w14:paraId="54828749" w14:textId="77777777" w:rsidR="00B72A15" w:rsidRPr="00B72A15" w:rsidRDefault="00B72A15" w:rsidP="00B72A15">
      <w:pPr>
        <w:pStyle w:val="Textkrper"/>
        <w:spacing w:line="276" w:lineRule="auto"/>
        <w:rPr>
          <w:i/>
          <w:iCs/>
          <w:sz w:val="16"/>
          <w:szCs w:val="16"/>
        </w:rPr>
      </w:pPr>
    </w:p>
    <w:p w14:paraId="022B237F" w14:textId="33A84EBC" w:rsidR="00B72A15" w:rsidRPr="00B72A15" w:rsidRDefault="00B72A15" w:rsidP="005416AF">
      <w:pPr>
        <w:pStyle w:val="Textkrper"/>
        <w:spacing w:line="276" w:lineRule="auto"/>
        <w:rPr>
          <w:i/>
          <w:iCs/>
          <w:sz w:val="16"/>
          <w:szCs w:val="16"/>
        </w:rPr>
      </w:pPr>
      <w:r w:rsidRPr="00B72A15">
        <w:rPr>
          <w:i/>
          <w:iCs/>
          <w:sz w:val="16"/>
          <w:szCs w:val="16"/>
        </w:rPr>
        <w:t>Das umfangreiche Programm umfasst Verbrennungsmotoren, Einspritzsysteme, Motorsteuergeräte, Axialkolbenpumpen und -motoren, Hydraulikzylinder und Kolbenspeicher, Großwälzlager, Getriebe und Seilwinden, elektrische Antriebssysteme und Energiespeicher, Komponenten der Elektronik und Leistungselektronik sowie Software. Die qualitativ hochwertigen Komponenten finden ihren Einsatz im Hoch- und Tiefbau, Mining, Tunnelbau, Maschinen- und Anlagenbau, in der Land- und Forstwirtschaft, der Windindustrie sowie in maritimen Anwendungen. Synergieeffekte aus den anderen Produktsegmenten der Firmengruppe Liebherr werden genutzt, um die stetige technologische Weiterentwicklung voranzutreiben</w:t>
      </w:r>
      <w:r>
        <w:rPr>
          <w:i/>
          <w:iCs/>
          <w:sz w:val="16"/>
          <w:szCs w:val="16"/>
        </w:rPr>
        <w:t>.</w:t>
      </w:r>
    </w:p>
    <w:p w14:paraId="6B7CE2DC" w14:textId="77777777" w:rsidR="005416AF" w:rsidRPr="00B72A15" w:rsidRDefault="005416AF" w:rsidP="006B1240">
      <w:pPr>
        <w:pStyle w:val="Textkrper"/>
        <w:spacing w:line="276" w:lineRule="auto"/>
        <w:rPr>
          <w:i/>
          <w:iCs/>
          <w:sz w:val="16"/>
          <w:szCs w:val="16"/>
        </w:rPr>
      </w:pPr>
    </w:p>
    <w:sectPr w:rsidR="005416AF" w:rsidRPr="00B72A15" w:rsidSect="006C41B4">
      <w:headerReference w:type="default" r:id="rId9"/>
      <w:footerReference w:type="default" r:id="rId10"/>
      <w:type w:val="continuous"/>
      <w:pgSz w:w="12140" w:h="17070"/>
      <w:pgMar w:top="170" w:right="1588" w:bottom="522" w:left="1361" w:header="567"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BE7EA" w14:textId="77777777" w:rsidR="00DD112C" w:rsidRDefault="00DD112C" w:rsidP="005F32D4">
      <w:r>
        <w:separator/>
      </w:r>
    </w:p>
  </w:endnote>
  <w:endnote w:type="continuationSeparator" w:id="0">
    <w:p w14:paraId="1CE04DB2" w14:textId="77777777" w:rsidR="00DD112C" w:rsidRDefault="00DD112C" w:rsidP="005F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ebo">
    <w:charset w:val="B1"/>
    <w:family w:val="auto"/>
    <w:pitch w:val="variable"/>
    <w:sig w:usb0="A00008E7" w:usb1="40000043"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63A5" w14:textId="6FBEA902" w:rsidR="00A03349" w:rsidRDefault="00A03349" w:rsidP="003B3EBE">
    <w:pPr>
      <w:pStyle w:val="Fuzeile"/>
    </w:pPr>
  </w:p>
  <w:p w14:paraId="7B946DEF" w14:textId="77777777" w:rsidR="003B3EBE" w:rsidRDefault="003B3EBE" w:rsidP="003B3EBE">
    <w:pPr>
      <w:pStyle w:val="Fuzeile"/>
    </w:pPr>
  </w:p>
  <w:p w14:paraId="27F823F1" w14:textId="77777777" w:rsidR="003B3EBE" w:rsidRDefault="003B3EBE" w:rsidP="003B3EBE">
    <w:pPr>
      <w:pStyle w:val="Fuzeile"/>
    </w:pPr>
  </w:p>
  <w:p w14:paraId="6EDB7F49" w14:textId="77777777" w:rsidR="003B3EBE" w:rsidRPr="003B3EBE" w:rsidRDefault="003B3EBE" w:rsidP="003B3E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E4D04" w14:textId="77777777" w:rsidR="00DD112C" w:rsidRDefault="00DD112C" w:rsidP="005F32D4">
      <w:r>
        <w:separator/>
      </w:r>
    </w:p>
  </w:footnote>
  <w:footnote w:type="continuationSeparator" w:id="0">
    <w:p w14:paraId="19D15DCC" w14:textId="77777777" w:rsidR="00DD112C" w:rsidRDefault="00DD112C" w:rsidP="005F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852B5" w14:textId="5691F651" w:rsidR="00A03349" w:rsidRPr="00F4741D" w:rsidRDefault="00A03349" w:rsidP="00F4741D">
    <w:pPr>
      <w:pStyle w:val="Textkrper"/>
      <w:rPr>
        <w:rFonts w:ascii="Heebo" w:hAnsi="Heebo" w:cs="Heebo"/>
        <w:sz w:val="20"/>
      </w:rPr>
    </w:pPr>
    <w:r w:rsidRPr="00F4741D">
      <w:rPr>
        <w:rFonts w:ascii="Heebo" w:hAnsi="Heebo" w:cs="Heebo"/>
        <w:noProof/>
        <w:sz w:val="20"/>
      </w:rPr>
      <mc:AlternateContent>
        <mc:Choice Requires="wps">
          <w:drawing>
            <wp:anchor distT="0" distB="0" distL="114300" distR="114300" simplePos="0" relativeHeight="251658240" behindDoc="1" locked="0" layoutInCell="1" allowOverlap="1" wp14:anchorId="149A38E4" wp14:editId="0C951212">
              <wp:simplePos x="0" y="0"/>
              <wp:positionH relativeFrom="page">
                <wp:posOffset>0</wp:posOffset>
              </wp:positionH>
              <wp:positionV relativeFrom="page">
                <wp:posOffset>0</wp:posOffset>
              </wp:positionV>
              <wp:extent cx="7703820" cy="306070"/>
              <wp:effectExtent l="0" t="0" r="0" b="0"/>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3820" cy="306070"/>
                      </a:xfrm>
                      <a:prstGeom prst="rect">
                        <a:avLst/>
                      </a:prstGeom>
                      <a:solidFill>
                        <a:srgbClr val="171B1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C3416" id="Rectangle 7" o:spid="_x0000_s1026" style="position:absolute;margin-left:0;margin-top:0;width:606.6pt;height:24.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" fillcolor="#171b1e" stroked="f">
              <w10:wrap anchorx="page" anchory="page"/>
            </v:rect>
          </w:pict>
        </mc:Fallback>
      </mc:AlternateContent>
    </w:r>
  </w:p>
  <w:p w14:paraId="5049B308" w14:textId="67803854" w:rsidR="00A03349" w:rsidRPr="00F4741D" w:rsidRDefault="00665E4A" w:rsidP="00F4741D">
    <w:pPr>
      <w:pStyle w:val="Textkrper"/>
      <w:rPr>
        <w:rFonts w:ascii="Heebo" w:hAnsi="Heebo" w:cs="Heebo"/>
        <w:sz w:val="20"/>
      </w:rPr>
    </w:pPr>
    <w:r>
      <w:rPr>
        <w:rFonts w:ascii="Heebo" w:hAnsi="Heebo" w:cs="Heebo"/>
        <w:noProof/>
        <w:sz w:val="20"/>
      </w:rPr>
      <w:drawing>
        <wp:anchor distT="0" distB="0" distL="114300" distR="114300" simplePos="0" relativeHeight="251658242" behindDoc="0" locked="0" layoutInCell="1" allowOverlap="1" wp14:anchorId="08FB0014" wp14:editId="2A4571B1">
          <wp:simplePos x="0" y="0"/>
          <wp:positionH relativeFrom="column">
            <wp:posOffset>27940</wp:posOffset>
          </wp:positionH>
          <wp:positionV relativeFrom="paragraph">
            <wp:posOffset>182880</wp:posOffset>
          </wp:positionV>
          <wp:extent cx="1544955" cy="533400"/>
          <wp:effectExtent l="0" t="0" r="0" b="0"/>
          <wp:wrapSquare wrapText="bothSides"/>
          <wp:docPr id="7945641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56415" name="Grafik 10"/>
                  <pic:cNvPicPr/>
                </pic:nvPicPr>
                <pic:blipFill rotWithShape="1">
                  <a:blip r:embed="rId1">
                    <a:extLst>
                      <a:ext uri="{28A0092B-C50C-407E-A947-70E740481C1C}">
                        <a14:useLocalDpi xmlns:a14="http://schemas.microsoft.com/office/drawing/2010/main" val="0"/>
                      </a:ext>
                    </a:extLst>
                  </a:blip>
                  <a:srcRect l="5963" r="5167" b="12133"/>
                  <a:stretch/>
                </pic:blipFill>
                <pic:spPr bwMode="auto">
                  <a:xfrm>
                    <a:off x="0" y="0"/>
                    <a:ext cx="1544955" cy="533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662C79" w14:textId="3CFDD11F" w:rsidR="00A03349" w:rsidRPr="00F4741D" w:rsidRDefault="00665E4A" w:rsidP="00F4741D">
    <w:pPr>
      <w:pStyle w:val="Textkrper"/>
      <w:rPr>
        <w:rFonts w:ascii="Heebo" w:hAnsi="Heebo" w:cs="Heebo"/>
        <w:sz w:val="20"/>
      </w:rPr>
    </w:pPr>
    <w:r>
      <w:rPr>
        <w:rFonts w:ascii="Heebo" w:hAnsi="Heebo" w:cs="Heebo"/>
        <w:noProof/>
        <w:sz w:val="20"/>
      </w:rPr>
      <w:drawing>
        <wp:anchor distT="0" distB="0" distL="114300" distR="114300" simplePos="0" relativeHeight="251658241" behindDoc="0" locked="0" layoutInCell="1" allowOverlap="1" wp14:anchorId="2C511EDA" wp14:editId="167AD52E">
          <wp:simplePos x="0" y="0"/>
          <wp:positionH relativeFrom="column">
            <wp:posOffset>1745615</wp:posOffset>
          </wp:positionH>
          <wp:positionV relativeFrom="paragraph">
            <wp:posOffset>1905</wp:posOffset>
          </wp:positionV>
          <wp:extent cx="1215390" cy="528320"/>
          <wp:effectExtent l="0" t="0" r="3810" b="5080"/>
          <wp:wrapSquare wrapText="bothSides"/>
          <wp:docPr id="808022475" name="Grafik 9" descr="Ein Bild, das Grafiken, Schrift, Tex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022475" name="Grafik 9" descr="Ein Bild, das Grafiken, Schrift, Text, Screenshot enthält.&#10;&#10;KI-generierte Inhalte können fehlerhaft sein."/>
                  <pic:cNvPicPr/>
                </pic:nvPicPr>
                <pic:blipFill>
                  <a:blip r:embed="rId2">
                    <a:extLst>
                      <a:ext uri="{28A0092B-C50C-407E-A947-70E740481C1C}">
                        <a14:useLocalDpi xmlns:a14="http://schemas.microsoft.com/office/drawing/2010/main" val="0"/>
                      </a:ext>
                    </a:extLst>
                  </a:blip>
                  <a:stretch>
                    <a:fillRect/>
                  </a:stretch>
                </pic:blipFill>
                <pic:spPr>
                  <a:xfrm>
                    <a:off x="0" y="0"/>
                    <a:ext cx="1215390" cy="528320"/>
                  </a:xfrm>
                  <a:prstGeom prst="rect">
                    <a:avLst/>
                  </a:prstGeom>
                </pic:spPr>
              </pic:pic>
            </a:graphicData>
          </a:graphic>
          <wp14:sizeRelH relativeFrom="margin">
            <wp14:pctWidth>0</wp14:pctWidth>
          </wp14:sizeRelH>
          <wp14:sizeRelV relativeFrom="margin">
            <wp14:pctHeight>0</wp14:pctHeight>
          </wp14:sizeRelV>
        </wp:anchor>
      </w:drawing>
    </w:r>
  </w:p>
  <w:p w14:paraId="08C4ED62" w14:textId="77777777" w:rsidR="00A03349" w:rsidRPr="00F4741D" w:rsidRDefault="00A03349" w:rsidP="00F4741D">
    <w:pPr>
      <w:pStyle w:val="Textkrper"/>
      <w:rPr>
        <w:rFonts w:ascii="Heebo" w:hAnsi="Heebo" w:cs="Heebo"/>
        <w:sz w:val="20"/>
      </w:rPr>
    </w:pPr>
  </w:p>
  <w:p w14:paraId="6F00BFF4" w14:textId="5F1C1AE2" w:rsidR="00A03349" w:rsidRPr="00F4741D" w:rsidRDefault="00A03349" w:rsidP="00F4741D">
    <w:pPr>
      <w:pStyle w:val="Textkrper"/>
      <w:rPr>
        <w:rFonts w:ascii="Heebo" w:hAnsi="Heebo" w:cs="Heebo"/>
        <w:sz w:val="20"/>
      </w:rPr>
    </w:pPr>
  </w:p>
  <w:p w14:paraId="0AD0D8DF" w14:textId="77777777" w:rsidR="00A03349" w:rsidRPr="00F4741D" w:rsidRDefault="00A03349" w:rsidP="00F4741D">
    <w:pPr>
      <w:pStyle w:val="Textkrper"/>
      <w:rPr>
        <w:rFonts w:ascii="Heebo" w:hAnsi="Heebo" w:cs="Heebo"/>
        <w:sz w:val="24"/>
      </w:rPr>
    </w:pPr>
  </w:p>
  <w:p w14:paraId="2B1070B3" w14:textId="77777777" w:rsidR="00A03349" w:rsidRPr="00F4741D" w:rsidRDefault="00A03349" w:rsidP="00F4741D">
    <w:pPr>
      <w:pStyle w:val="Titel"/>
      <w:ind w:left="0"/>
      <w:rPr>
        <w:rFonts w:ascii="Heebo" w:hAnsi="Heebo" w:cs="Heebo"/>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llon, Kevin (Heidelberg) DEU 2">
    <w15:presenceInfo w15:providerId="AD" w15:userId="S::kevin.ballon@heidelbergmaterials.com::955598f1-eef0-4068-b2c8-4153ee5d20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4"/>
    <w:rsid w:val="00010F8F"/>
    <w:rsid w:val="000167C5"/>
    <w:rsid w:val="00017B01"/>
    <w:rsid w:val="00017E4B"/>
    <w:rsid w:val="00023BB1"/>
    <w:rsid w:val="00025BF9"/>
    <w:rsid w:val="0003483F"/>
    <w:rsid w:val="00062410"/>
    <w:rsid w:val="0006624A"/>
    <w:rsid w:val="00071405"/>
    <w:rsid w:val="00080DB0"/>
    <w:rsid w:val="00085F37"/>
    <w:rsid w:val="00086B70"/>
    <w:rsid w:val="000A387A"/>
    <w:rsid w:val="000B19E1"/>
    <w:rsid w:val="000B7B59"/>
    <w:rsid w:val="000C2A14"/>
    <w:rsid w:val="000C3521"/>
    <w:rsid w:val="000C601E"/>
    <w:rsid w:val="000D234A"/>
    <w:rsid w:val="000E0D21"/>
    <w:rsid w:val="000E4295"/>
    <w:rsid w:val="000E6467"/>
    <w:rsid w:val="00100740"/>
    <w:rsid w:val="001017D4"/>
    <w:rsid w:val="00103BE2"/>
    <w:rsid w:val="00106613"/>
    <w:rsid w:val="001171B6"/>
    <w:rsid w:val="0012033F"/>
    <w:rsid w:val="001429C9"/>
    <w:rsid w:val="00143452"/>
    <w:rsid w:val="00163319"/>
    <w:rsid w:val="00182057"/>
    <w:rsid w:val="00191CB2"/>
    <w:rsid w:val="001A2737"/>
    <w:rsid w:val="001A40E9"/>
    <w:rsid w:val="001A5BC0"/>
    <w:rsid w:val="001C04B9"/>
    <w:rsid w:val="001C34FD"/>
    <w:rsid w:val="001C619F"/>
    <w:rsid w:val="001D0BFA"/>
    <w:rsid w:val="001D765A"/>
    <w:rsid w:val="001F1AA8"/>
    <w:rsid w:val="001F586D"/>
    <w:rsid w:val="002073D8"/>
    <w:rsid w:val="00212E8D"/>
    <w:rsid w:val="00214A94"/>
    <w:rsid w:val="00216EAA"/>
    <w:rsid w:val="00217AEB"/>
    <w:rsid w:val="002233CC"/>
    <w:rsid w:val="00225471"/>
    <w:rsid w:val="00231F53"/>
    <w:rsid w:val="00237EFC"/>
    <w:rsid w:val="00256011"/>
    <w:rsid w:val="00261DA4"/>
    <w:rsid w:val="00266EB7"/>
    <w:rsid w:val="002727BD"/>
    <w:rsid w:val="00272FA9"/>
    <w:rsid w:val="00280CA5"/>
    <w:rsid w:val="00281224"/>
    <w:rsid w:val="00284682"/>
    <w:rsid w:val="00285EBF"/>
    <w:rsid w:val="00286E8D"/>
    <w:rsid w:val="002A0816"/>
    <w:rsid w:val="002A54BA"/>
    <w:rsid w:val="002B0393"/>
    <w:rsid w:val="002B1113"/>
    <w:rsid w:val="002C3FA0"/>
    <w:rsid w:val="002D181D"/>
    <w:rsid w:val="002D37D0"/>
    <w:rsid w:val="002D5C90"/>
    <w:rsid w:val="002E26DF"/>
    <w:rsid w:val="002E60F1"/>
    <w:rsid w:val="002E74CB"/>
    <w:rsid w:val="00303310"/>
    <w:rsid w:val="003046AA"/>
    <w:rsid w:val="00317A40"/>
    <w:rsid w:val="0032582A"/>
    <w:rsid w:val="00355699"/>
    <w:rsid w:val="003571A9"/>
    <w:rsid w:val="00360844"/>
    <w:rsid w:val="003B3EBE"/>
    <w:rsid w:val="003B5EB6"/>
    <w:rsid w:val="003B7D68"/>
    <w:rsid w:val="003C6941"/>
    <w:rsid w:val="003C6F44"/>
    <w:rsid w:val="003E0CFE"/>
    <w:rsid w:val="003E6DA7"/>
    <w:rsid w:val="003F5642"/>
    <w:rsid w:val="00402FF1"/>
    <w:rsid w:val="00411250"/>
    <w:rsid w:val="00417CF2"/>
    <w:rsid w:val="00436529"/>
    <w:rsid w:val="00441AF8"/>
    <w:rsid w:val="00452AC9"/>
    <w:rsid w:val="00455E1B"/>
    <w:rsid w:val="00473D3D"/>
    <w:rsid w:val="00477914"/>
    <w:rsid w:val="004846D7"/>
    <w:rsid w:val="00484822"/>
    <w:rsid w:val="004911C6"/>
    <w:rsid w:val="00495A05"/>
    <w:rsid w:val="00496716"/>
    <w:rsid w:val="004C2530"/>
    <w:rsid w:val="004E7724"/>
    <w:rsid w:val="004F03DA"/>
    <w:rsid w:val="004F2E8D"/>
    <w:rsid w:val="004F4088"/>
    <w:rsid w:val="00503C88"/>
    <w:rsid w:val="00514611"/>
    <w:rsid w:val="00517D1A"/>
    <w:rsid w:val="00521B57"/>
    <w:rsid w:val="0052573C"/>
    <w:rsid w:val="00527DC7"/>
    <w:rsid w:val="00533BE0"/>
    <w:rsid w:val="005354B3"/>
    <w:rsid w:val="005416AF"/>
    <w:rsid w:val="00550122"/>
    <w:rsid w:val="00573DDB"/>
    <w:rsid w:val="00582D22"/>
    <w:rsid w:val="00585B4E"/>
    <w:rsid w:val="00590CFB"/>
    <w:rsid w:val="005B1BAB"/>
    <w:rsid w:val="005B5322"/>
    <w:rsid w:val="005B6C64"/>
    <w:rsid w:val="005D2999"/>
    <w:rsid w:val="005F32D4"/>
    <w:rsid w:val="006022EF"/>
    <w:rsid w:val="0060349C"/>
    <w:rsid w:val="00607AFF"/>
    <w:rsid w:val="00612739"/>
    <w:rsid w:val="0061495F"/>
    <w:rsid w:val="00615A6F"/>
    <w:rsid w:val="00623A7C"/>
    <w:rsid w:val="00646585"/>
    <w:rsid w:val="006477F0"/>
    <w:rsid w:val="00650F72"/>
    <w:rsid w:val="00651F8B"/>
    <w:rsid w:val="00657F48"/>
    <w:rsid w:val="00660B6A"/>
    <w:rsid w:val="00660BF8"/>
    <w:rsid w:val="00662E3D"/>
    <w:rsid w:val="00665E4A"/>
    <w:rsid w:val="006674B6"/>
    <w:rsid w:val="00676FF5"/>
    <w:rsid w:val="00690122"/>
    <w:rsid w:val="006B1240"/>
    <w:rsid w:val="006B5B8E"/>
    <w:rsid w:val="006B78CA"/>
    <w:rsid w:val="006C41B4"/>
    <w:rsid w:val="006F57E2"/>
    <w:rsid w:val="00704C88"/>
    <w:rsid w:val="00720FCC"/>
    <w:rsid w:val="007264F8"/>
    <w:rsid w:val="007325E4"/>
    <w:rsid w:val="007368BE"/>
    <w:rsid w:val="00736CB2"/>
    <w:rsid w:val="00751279"/>
    <w:rsid w:val="007543AB"/>
    <w:rsid w:val="00754843"/>
    <w:rsid w:val="00767881"/>
    <w:rsid w:val="00775A9B"/>
    <w:rsid w:val="007862A1"/>
    <w:rsid w:val="00787BAF"/>
    <w:rsid w:val="007A037B"/>
    <w:rsid w:val="007A79B3"/>
    <w:rsid w:val="007C4E38"/>
    <w:rsid w:val="007D5D0F"/>
    <w:rsid w:val="007E32A9"/>
    <w:rsid w:val="007F2829"/>
    <w:rsid w:val="007F3564"/>
    <w:rsid w:val="00807E1A"/>
    <w:rsid w:val="00812137"/>
    <w:rsid w:val="00812E02"/>
    <w:rsid w:val="00824B74"/>
    <w:rsid w:val="008255DA"/>
    <w:rsid w:val="00827FC4"/>
    <w:rsid w:val="00830694"/>
    <w:rsid w:val="00832919"/>
    <w:rsid w:val="00836153"/>
    <w:rsid w:val="008375AF"/>
    <w:rsid w:val="00840733"/>
    <w:rsid w:val="00841406"/>
    <w:rsid w:val="00860757"/>
    <w:rsid w:val="00867A97"/>
    <w:rsid w:val="0087021B"/>
    <w:rsid w:val="00884DA7"/>
    <w:rsid w:val="0088641A"/>
    <w:rsid w:val="00886D8E"/>
    <w:rsid w:val="00891B3A"/>
    <w:rsid w:val="00894B2C"/>
    <w:rsid w:val="00896C44"/>
    <w:rsid w:val="008973F2"/>
    <w:rsid w:val="00897945"/>
    <w:rsid w:val="008A0924"/>
    <w:rsid w:val="008A0B39"/>
    <w:rsid w:val="008A47BF"/>
    <w:rsid w:val="008B0B4E"/>
    <w:rsid w:val="008D3F3B"/>
    <w:rsid w:val="008E275E"/>
    <w:rsid w:val="008E56F6"/>
    <w:rsid w:val="0090439B"/>
    <w:rsid w:val="0090458B"/>
    <w:rsid w:val="00937838"/>
    <w:rsid w:val="009449CA"/>
    <w:rsid w:val="009475F7"/>
    <w:rsid w:val="0096435D"/>
    <w:rsid w:val="009810CB"/>
    <w:rsid w:val="009A29E3"/>
    <w:rsid w:val="009A2AEB"/>
    <w:rsid w:val="009F28EA"/>
    <w:rsid w:val="009F4875"/>
    <w:rsid w:val="009F5587"/>
    <w:rsid w:val="00A0283D"/>
    <w:rsid w:val="00A03349"/>
    <w:rsid w:val="00A128B8"/>
    <w:rsid w:val="00A21208"/>
    <w:rsid w:val="00A23D2C"/>
    <w:rsid w:val="00A4002D"/>
    <w:rsid w:val="00A62FF2"/>
    <w:rsid w:val="00A63705"/>
    <w:rsid w:val="00A77298"/>
    <w:rsid w:val="00A77389"/>
    <w:rsid w:val="00A83155"/>
    <w:rsid w:val="00A91DD8"/>
    <w:rsid w:val="00A920D8"/>
    <w:rsid w:val="00A92CDC"/>
    <w:rsid w:val="00A94BD5"/>
    <w:rsid w:val="00A96427"/>
    <w:rsid w:val="00AA01BA"/>
    <w:rsid w:val="00AA1963"/>
    <w:rsid w:val="00AA29DC"/>
    <w:rsid w:val="00AA3178"/>
    <w:rsid w:val="00AA5B29"/>
    <w:rsid w:val="00AB33A0"/>
    <w:rsid w:val="00AD56E9"/>
    <w:rsid w:val="00AE4FD6"/>
    <w:rsid w:val="00AE5D81"/>
    <w:rsid w:val="00AE6099"/>
    <w:rsid w:val="00AE7A25"/>
    <w:rsid w:val="00AF0C5D"/>
    <w:rsid w:val="00AF40CE"/>
    <w:rsid w:val="00AF5B11"/>
    <w:rsid w:val="00B20DCC"/>
    <w:rsid w:val="00B26933"/>
    <w:rsid w:val="00B45630"/>
    <w:rsid w:val="00B72A15"/>
    <w:rsid w:val="00B90F3A"/>
    <w:rsid w:val="00BA2697"/>
    <w:rsid w:val="00BB60DA"/>
    <w:rsid w:val="00BC1ED4"/>
    <w:rsid w:val="00BC552D"/>
    <w:rsid w:val="00BC5FC3"/>
    <w:rsid w:val="00BC6EC2"/>
    <w:rsid w:val="00BD464D"/>
    <w:rsid w:val="00BD71B4"/>
    <w:rsid w:val="00BE11AD"/>
    <w:rsid w:val="00BE2591"/>
    <w:rsid w:val="00BE5AE1"/>
    <w:rsid w:val="00BF7268"/>
    <w:rsid w:val="00C1234E"/>
    <w:rsid w:val="00C142F2"/>
    <w:rsid w:val="00C148B7"/>
    <w:rsid w:val="00C16005"/>
    <w:rsid w:val="00C203D4"/>
    <w:rsid w:val="00C2321F"/>
    <w:rsid w:val="00C3067B"/>
    <w:rsid w:val="00C62817"/>
    <w:rsid w:val="00C73C77"/>
    <w:rsid w:val="00C80DC7"/>
    <w:rsid w:val="00C844C3"/>
    <w:rsid w:val="00C8698E"/>
    <w:rsid w:val="00C91A0F"/>
    <w:rsid w:val="00C94049"/>
    <w:rsid w:val="00C956C7"/>
    <w:rsid w:val="00CA06A4"/>
    <w:rsid w:val="00CA7F9E"/>
    <w:rsid w:val="00CC314A"/>
    <w:rsid w:val="00CC3499"/>
    <w:rsid w:val="00CC6CAE"/>
    <w:rsid w:val="00CD00D5"/>
    <w:rsid w:val="00CD28E3"/>
    <w:rsid w:val="00CF216C"/>
    <w:rsid w:val="00D020DF"/>
    <w:rsid w:val="00D029B3"/>
    <w:rsid w:val="00D23997"/>
    <w:rsid w:val="00D31262"/>
    <w:rsid w:val="00D414B1"/>
    <w:rsid w:val="00D52EC0"/>
    <w:rsid w:val="00D57AEF"/>
    <w:rsid w:val="00D607E0"/>
    <w:rsid w:val="00D62632"/>
    <w:rsid w:val="00D66F0D"/>
    <w:rsid w:val="00D7053A"/>
    <w:rsid w:val="00D706A1"/>
    <w:rsid w:val="00D735D3"/>
    <w:rsid w:val="00D818DA"/>
    <w:rsid w:val="00D82D7D"/>
    <w:rsid w:val="00D842F2"/>
    <w:rsid w:val="00DA1E3F"/>
    <w:rsid w:val="00DA3991"/>
    <w:rsid w:val="00DB5E37"/>
    <w:rsid w:val="00DC275D"/>
    <w:rsid w:val="00DC671C"/>
    <w:rsid w:val="00DD09E0"/>
    <w:rsid w:val="00DD112C"/>
    <w:rsid w:val="00DF5E95"/>
    <w:rsid w:val="00E02E61"/>
    <w:rsid w:val="00E049FC"/>
    <w:rsid w:val="00E16EBB"/>
    <w:rsid w:val="00E303B6"/>
    <w:rsid w:val="00E4121C"/>
    <w:rsid w:val="00E41962"/>
    <w:rsid w:val="00E44016"/>
    <w:rsid w:val="00E44C9A"/>
    <w:rsid w:val="00E54574"/>
    <w:rsid w:val="00E70007"/>
    <w:rsid w:val="00E72ABF"/>
    <w:rsid w:val="00E731B3"/>
    <w:rsid w:val="00E8059E"/>
    <w:rsid w:val="00EB236C"/>
    <w:rsid w:val="00EB44C0"/>
    <w:rsid w:val="00EB69C7"/>
    <w:rsid w:val="00ED57C2"/>
    <w:rsid w:val="00EE716D"/>
    <w:rsid w:val="00F045B2"/>
    <w:rsid w:val="00F1656D"/>
    <w:rsid w:val="00F32133"/>
    <w:rsid w:val="00F42FD3"/>
    <w:rsid w:val="00F4741D"/>
    <w:rsid w:val="00F55256"/>
    <w:rsid w:val="00F561DF"/>
    <w:rsid w:val="00F57B1F"/>
    <w:rsid w:val="00F65E0A"/>
    <w:rsid w:val="00F73041"/>
    <w:rsid w:val="00F73BD9"/>
    <w:rsid w:val="00F74D4F"/>
    <w:rsid w:val="00F86D08"/>
    <w:rsid w:val="00FA7A32"/>
    <w:rsid w:val="00FB6121"/>
    <w:rsid w:val="00FE1A64"/>
    <w:rsid w:val="00FE221D"/>
    <w:rsid w:val="00FE6199"/>
    <w:rsid w:val="00FF0524"/>
    <w:rsid w:val="01C5433C"/>
    <w:rsid w:val="0B13A88F"/>
    <w:rsid w:val="11D591CA"/>
    <w:rsid w:val="14A95CD0"/>
    <w:rsid w:val="155C7DEA"/>
    <w:rsid w:val="1FA478E7"/>
    <w:rsid w:val="1FCC3227"/>
    <w:rsid w:val="20CAD518"/>
    <w:rsid w:val="26007463"/>
    <w:rsid w:val="375483FC"/>
    <w:rsid w:val="3A7802D1"/>
    <w:rsid w:val="3FF911C4"/>
    <w:rsid w:val="4B745813"/>
    <w:rsid w:val="52478F2F"/>
    <w:rsid w:val="537F81A1"/>
    <w:rsid w:val="549A10B3"/>
    <w:rsid w:val="55237840"/>
    <w:rsid w:val="5E7A9D93"/>
    <w:rsid w:val="6A0749E1"/>
    <w:rsid w:val="6A104F17"/>
    <w:rsid w:val="6B90456D"/>
    <w:rsid w:val="6F42417A"/>
    <w:rsid w:val="7581F501"/>
    <w:rsid w:val="78046B5C"/>
    <w:rsid w:val="7DDDB6E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75B0A"/>
  <w15:docId w15:val="{4D743518-545F-4B3D-9320-4AD56AAE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rPr>
      <w:sz w:val="12"/>
      <w:szCs w:val="12"/>
    </w:rPr>
  </w:style>
  <w:style w:type="paragraph" w:styleId="Titel">
    <w:name w:val="Title"/>
    <w:basedOn w:val="Standard"/>
    <w:uiPriority w:val="10"/>
    <w:qFormat/>
    <w:pPr>
      <w:ind w:left="108"/>
    </w:pPr>
    <w:rPr>
      <w:sz w:val="15"/>
      <w:szCs w:val="1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5F32D4"/>
    <w:pPr>
      <w:tabs>
        <w:tab w:val="center" w:pos="4536"/>
        <w:tab w:val="right" w:pos="9072"/>
      </w:tabs>
    </w:pPr>
  </w:style>
  <w:style w:type="character" w:customStyle="1" w:styleId="KopfzeileZchn">
    <w:name w:val="Kopfzeile Zchn"/>
    <w:basedOn w:val="Absatz-Standardschriftart"/>
    <w:link w:val="Kopfzeile"/>
    <w:uiPriority w:val="99"/>
    <w:rsid w:val="005F32D4"/>
    <w:rPr>
      <w:rFonts w:ascii="Arial" w:eastAsia="Arial" w:hAnsi="Arial" w:cs="Arial"/>
      <w:lang w:val="de-DE"/>
    </w:rPr>
  </w:style>
  <w:style w:type="paragraph" w:styleId="Fuzeile">
    <w:name w:val="footer"/>
    <w:basedOn w:val="Standard"/>
    <w:link w:val="FuzeileZchn"/>
    <w:uiPriority w:val="99"/>
    <w:unhideWhenUsed/>
    <w:rsid w:val="005F32D4"/>
    <w:pPr>
      <w:tabs>
        <w:tab w:val="center" w:pos="4536"/>
        <w:tab w:val="right" w:pos="9072"/>
      </w:tabs>
    </w:pPr>
  </w:style>
  <w:style w:type="character" w:customStyle="1" w:styleId="FuzeileZchn">
    <w:name w:val="Fußzeile Zchn"/>
    <w:basedOn w:val="Absatz-Standardschriftart"/>
    <w:link w:val="Fuzeile"/>
    <w:uiPriority w:val="99"/>
    <w:rsid w:val="005F32D4"/>
    <w:rPr>
      <w:rFonts w:ascii="Arial" w:eastAsia="Arial" w:hAnsi="Arial" w:cs="Arial"/>
      <w:lang w:val="de-DE"/>
    </w:rPr>
  </w:style>
  <w:style w:type="character" w:styleId="Hyperlink">
    <w:name w:val="Hyperlink"/>
    <w:basedOn w:val="Absatz-Standardschriftart"/>
    <w:uiPriority w:val="99"/>
    <w:unhideWhenUsed/>
    <w:rsid w:val="005F32D4"/>
    <w:rPr>
      <w:color w:val="0000FF" w:themeColor="hyperlink"/>
      <w:u w:val="single"/>
    </w:rPr>
  </w:style>
  <w:style w:type="character" w:styleId="NichtaufgelsteErwhnung">
    <w:name w:val="Unresolved Mention"/>
    <w:basedOn w:val="Absatz-Standardschriftart"/>
    <w:uiPriority w:val="99"/>
    <w:semiHidden/>
    <w:unhideWhenUsed/>
    <w:rsid w:val="005F32D4"/>
    <w:rPr>
      <w:color w:val="605E5C"/>
      <w:shd w:val="clear" w:color="auto" w:fill="E1DFDD"/>
    </w:rPr>
  </w:style>
  <w:style w:type="character" w:styleId="BesuchterLink">
    <w:name w:val="FollowedHyperlink"/>
    <w:basedOn w:val="Absatz-Standardschriftart"/>
    <w:uiPriority w:val="99"/>
    <w:semiHidden/>
    <w:unhideWhenUsed/>
    <w:rsid w:val="00CF216C"/>
    <w:rPr>
      <w:color w:val="800080" w:themeColor="followedHyperlink"/>
      <w:u w:val="single"/>
    </w:rPr>
  </w:style>
  <w:style w:type="paragraph" w:styleId="berarbeitung">
    <w:name w:val="Revision"/>
    <w:hidden/>
    <w:uiPriority w:val="99"/>
    <w:semiHidden/>
    <w:rsid w:val="00A23D2C"/>
    <w:pPr>
      <w:widowControl/>
      <w:autoSpaceDE/>
      <w:autoSpaceDN/>
    </w:pPr>
    <w:rPr>
      <w:rFonts w:ascii="Arial" w:eastAsia="Arial" w:hAnsi="Arial" w:cs="Arial"/>
      <w:lang w:val="de-DE"/>
    </w:rPr>
  </w:style>
  <w:style w:type="character" w:styleId="Kommentarzeichen">
    <w:name w:val="annotation reference"/>
    <w:basedOn w:val="Absatz-Standardschriftart"/>
    <w:uiPriority w:val="99"/>
    <w:semiHidden/>
    <w:unhideWhenUsed/>
    <w:rsid w:val="001A5BC0"/>
    <w:rPr>
      <w:sz w:val="16"/>
      <w:szCs w:val="16"/>
    </w:rPr>
  </w:style>
  <w:style w:type="paragraph" w:styleId="Kommentartext">
    <w:name w:val="annotation text"/>
    <w:basedOn w:val="Standard"/>
    <w:link w:val="KommentartextZchn"/>
    <w:uiPriority w:val="99"/>
    <w:unhideWhenUsed/>
    <w:rsid w:val="001A5BC0"/>
    <w:rPr>
      <w:sz w:val="20"/>
      <w:szCs w:val="20"/>
    </w:rPr>
  </w:style>
  <w:style w:type="character" w:customStyle="1" w:styleId="KommentartextZchn">
    <w:name w:val="Kommentartext Zchn"/>
    <w:basedOn w:val="Absatz-Standardschriftart"/>
    <w:link w:val="Kommentartext"/>
    <w:uiPriority w:val="99"/>
    <w:rsid w:val="001A5BC0"/>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1A5BC0"/>
    <w:rPr>
      <w:b/>
      <w:bCs/>
    </w:rPr>
  </w:style>
  <w:style w:type="character" w:customStyle="1" w:styleId="KommentarthemaZchn">
    <w:name w:val="Kommentarthema Zchn"/>
    <w:basedOn w:val="KommentartextZchn"/>
    <w:link w:val="Kommentarthema"/>
    <w:uiPriority w:val="99"/>
    <w:semiHidden/>
    <w:rsid w:val="001A5BC0"/>
    <w:rPr>
      <w:rFonts w:ascii="Arial" w:eastAsia="Arial" w:hAnsi="Arial" w:cs="Arial"/>
      <w:b/>
      <w:bCs/>
      <w:sz w:val="20"/>
      <w:szCs w:val="20"/>
      <w:lang w:val="de-DE"/>
    </w:rPr>
  </w:style>
  <w:style w:type="table" w:customStyle="1" w:styleId="TableNormal1">
    <w:name w:val="Table Normal1"/>
    <w:uiPriority w:val="2"/>
    <w:semiHidden/>
    <w:unhideWhenUsed/>
    <w:qFormat/>
    <w:rsid w:val="00017B01"/>
    <w:tblPr>
      <w:tblInd w:w="0" w:type="dxa"/>
      <w:tblCellMar>
        <w:top w:w="0" w:type="dxa"/>
        <w:left w:w="0" w:type="dxa"/>
        <w:bottom w:w="0" w:type="dxa"/>
        <w:right w:w="0" w:type="dxa"/>
      </w:tblCellMar>
    </w:tblPr>
  </w:style>
  <w:style w:type="character" w:customStyle="1" w:styleId="TextkrperZchn">
    <w:name w:val="Textkörper Zchn"/>
    <w:basedOn w:val="Absatz-Standardschriftart"/>
    <w:link w:val="Textkrper"/>
    <w:uiPriority w:val="1"/>
    <w:rsid w:val="006B1240"/>
    <w:rPr>
      <w:rFonts w:ascii="Arial" w:eastAsia="Arial" w:hAnsi="Arial" w:cs="Arial"/>
      <w:sz w:val="12"/>
      <w:szCs w:val="1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3785">
      <w:bodyDiv w:val="1"/>
      <w:marLeft w:val="0"/>
      <w:marRight w:val="0"/>
      <w:marTop w:val="0"/>
      <w:marBottom w:val="0"/>
      <w:divBdr>
        <w:top w:val="none" w:sz="0" w:space="0" w:color="auto"/>
        <w:left w:val="none" w:sz="0" w:space="0" w:color="auto"/>
        <w:bottom w:val="none" w:sz="0" w:space="0" w:color="auto"/>
        <w:right w:val="none" w:sz="0" w:space="0" w:color="auto"/>
      </w:divBdr>
    </w:div>
    <w:div w:id="394283824">
      <w:bodyDiv w:val="1"/>
      <w:marLeft w:val="0"/>
      <w:marRight w:val="0"/>
      <w:marTop w:val="0"/>
      <w:marBottom w:val="0"/>
      <w:divBdr>
        <w:top w:val="none" w:sz="0" w:space="0" w:color="auto"/>
        <w:left w:val="none" w:sz="0" w:space="0" w:color="auto"/>
        <w:bottom w:val="none" w:sz="0" w:space="0" w:color="auto"/>
        <w:right w:val="none" w:sz="0" w:space="0" w:color="auto"/>
      </w:divBdr>
    </w:div>
    <w:div w:id="419110195">
      <w:bodyDiv w:val="1"/>
      <w:marLeft w:val="0"/>
      <w:marRight w:val="0"/>
      <w:marTop w:val="0"/>
      <w:marBottom w:val="0"/>
      <w:divBdr>
        <w:top w:val="none" w:sz="0" w:space="0" w:color="auto"/>
        <w:left w:val="none" w:sz="0" w:space="0" w:color="auto"/>
        <w:bottom w:val="none" w:sz="0" w:space="0" w:color="auto"/>
        <w:right w:val="none" w:sz="0" w:space="0" w:color="auto"/>
      </w:divBdr>
    </w:div>
    <w:div w:id="523179412">
      <w:bodyDiv w:val="1"/>
      <w:marLeft w:val="0"/>
      <w:marRight w:val="0"/>
      <w:marTop w:val="0"/>
      <w:marBottom w:val="0"/>
      <w:divBdr>
        <w:top w:val="none" w:sz="0" w:space="0" w:color="auto"/>
        <w:left w:val="none" w:sz="0" w:space="0" w:color="auto"/>
        <w:bottom w:val="none" w:sz="0" w:space="0" w:color="auto"/>
        <w:right w:val="none" w:sz="0" w:space="0" w:color="auto"/>
      </w:divBdr>
      <w:divsChild>
        <w:div w:id="1427460619">
          <w:marLeft w:val="0"/>
          <w:marRight w:val="0"/>
          <w:marTop w:val="0"/>
          <w:marBottom w:val="0"/>
          <w:divBdr>
            <w:top w:val="none" w:sz="0" w:space="0" w:color="auto"/>
            <w:left w:val="none" w:sz="0" w:space="0" w:color="auto"/>
            <w:bottom w:val="none" w:sz="0" w:space="0" w:color="auto"/>
            <w:right w:val="none" w:sz="0" w:space="0" w:color="auto"/>
          </w:divBdr>
        </w:div>
      </w:divsChild>
    </w:div>
    <w:div w:id="526866461">
      <w:bodyDiv w:val="1"/>
      <w:marLeft w:val="0"/>
      <w:marRight w:val="0"/>
      <w:marTop w:val="0"/>
      <w:marBottom w:val="0"/>
      <w:divBdr>
        <w:top w:val="none" w:sz="0" w:space="0" w:color="auto"/>
        <w:left w:val="none" w:sz="0" w:space="0" w:color="auto"/>
        <w:bottom w:val="none" w:sz="0" w:space="0" w:color="auto"/>
        <w:right w:val="none" w:sz="0" w:space="0" w:color="auto"/>
      </w:divBdr>
    </w:div>
    <w:div w:id="1181163388">
      <w:bodyDiv w:val="1"/>
      <w:marLeft w:val="0"/>
      <w:marRight w:val="0"/>
      <w:marTop w:val="0"/>
      <w:marBottom w:val="0"/>
      <w:divBdr>
        <w:top w:val="none" w:sz="0" w:space="0" w:color="auto"/>
        <w:left w:val="none" w:sz="0" w:space="0" w:color="auto"/>
        <w:bottom w:val="none" w:sz="0" w:space="0" w:color="auto"/>
        <w:right w:val="none" w:sz="0" w:space="0" w:color="auto"/>
      </w:divBdr>
    </w:div>
    <w:div w:id="1367372110">
      <w:bodyDiv w:val="1"/>
      <w:marLeft w:val="0"/>
      <w:marRight w:val="0"/>
      <w:marTop w:val="0"/>
      <w:marBottom w:val="0"/>
      <w:divBdr>
        <w:top w:val="none" w:sz="0" w:space="0" w:color="auto"/>
        <w:left w:val="none" w:sz="0" w:space="0" w:color="auto"/>
        <w:bottom w:val="none" w:sz="0" w:space="0" w:color="auto"/>
        <w:right w:val="none" w:sz="0" w:space="0" w:color="auto"/>
      </w:divBdr>
    </w:div>
    <w:div w:id="2029453352">
      <w:bodyDiv w:val="1"/>
      <w:marLeft w:val="0"/>
      <w:marRight w:val="0"/>
      <w:marTop w:val="0"/>
      <w:marBottom w:val="0"/>
      <w:divBdr>
        <w:top w:val="none" w:sz="0" w:space="0" w:color="auto"/>
        <w:left w:val="none" w:sz="0" w:space="0" w:color="auto"/>
        <w:bottom w:val="none" w:sz="0" w:space="0" w:color="auto"/>
        <w:right w:val="none" w:sz="0" w:space="0" w:color="auto"/>
      </w:divBdr>
      <w:divsChild>
        <w:div w:id="5760939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fc918e5-e8dd-415d-8897-76b868638b36">
      <Terms xmlns="http://schemas.microsoft.com/office/infopath/2007/PartnerControls"/>
    </lcf76f155ced4ddcb4097134ff3c332f>
    <TaxCatchAll xmlns="00faed92-15f6-4d98-b79d-bebfd5fe37a7" xsi:nil="true"/>
    <Verwendbar xmlns="afc918e5-e8dd-415d-8897-76b868638b36">true</Verwendba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8" ma:contentTypeDescription="Create a new document." ma:contentTypeScope="" ma:versionID="c03f6a09582d4792f81f3f73d52f528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5c08d37ac33e96d1e6fd82f5fbdb3009"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2:Verwendb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Verwendbar" ma:index="25" nillable="true" ma:displayName="Verwendbar" ma:default="1" ma:description="Verwendbar in Hinblick auf Kommunikation Nachhaltigkeit&#10;" ma:format="Dropdown" ma:internalName="Verwendbar">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EA09DD-7F4F-4A7B-8A94-DB89DEB9E24F}">
  <ds:schemaRefs>
    <ds:schemaRef ds:uri="http://schemas.microsoft.com/office/2006/metadata/properties"/>
    <ds:schemaRef ds:uri="http://schemas.microsoft.com/office/infopath/2007/PartnerControls"/>
    <ds:schemaRef ds:uri="afc918e5-e8dd-415d-8897-76b868638b36"/>
    <ds:schemaRef ds:uri="00faed92-15f6-4d98-b79d-bebfd5fe37a7"/>
  </ds:schemaRefs>
</ds:datastoreItem>
</file>

<file path=customXml/itemProps2.xml><?xml version="1.0" encoding="utf-8"?>
<ds:datastoreItem xmlns:ds="http://schemas.openxmlformats.org/officeDocument/2006/customXml" ds:itemID="{4AD38786-E629-49CD-9128-0EC9056C3C6F}">
  <ds:schemaRefs>
    <ds:schemaRef ds:uri="http://schemas.microsoft.com/sharepoint/v3/contenttype/forms"/>
  </ds:schemaRefs>
</ds:datastoreItem>
</file>

<file path=customXml/itemProps3.xml><?xml version="1.0" encoding="utf-8"?>
<ds:datastoreItem xmlns:ds="http://schemas.openxmlformats.org/officeDocument/2006/customXml" ds:itemID="{EFAC61F1-6031-4783-ACF6-4A642045B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7885</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Rupp_BriefpaperV4.indd</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Rupp_BriefpaperV4.indd</dc:title>
  <dc:subject/>
  <dc:creator>Katharina Meise</dc:creator>
  <cp:keywords/>
  <cp:lastModifiedBy>Ballon, Kevin (Heidelberg) DEU 2</cp:lastModifiedBy>
  <cp:revision>11</cp:revision>
  <dcterms:created xsi:type="dcterms:W3CDTF">2025-12-05T12:14:00Z</dcterms:created>
  <dcterms:modified xsi:type="dcterms:W3CDTF">2025-12-09T10:08:00Z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2020-11-12T00:00:00Z</vt:filetime>
  </property>
  <property fmtid="{D5CDD505-2E9C-101B-9397-08002B2CF9AE}" pid="3" name="Creator">
    <vt:lpwstr>Adobe InDesign 16.0 (Macintosh)</vt:lpwstr>
  </property>
  <property fmtid="{D5CDD505-2E9C-101B-9397-08002B2CF9AE}" pid="4" name="LastSaved">
    <vt:filetime>2020-11-12T00:00:00Z</vt:filetime>
  </property>
  <property fmtid="{D5CDD505-2E9C-101B-9397-08002B2CF9AE}" pid="5" name="ContentTypeId">
    <vt:lpwstr>0x0101006A00D6C2B1698246862550AFC912CCA1</vt:lpwstr>
  </property>
  <property fmtid="{D5CDD505-2E9C-101B-9397-08002B2CF9AE}" pid="6" name="MediaServiceImageTags">
    <vt:lpwstr/>
  </property>
  <property fmtid="{D5CDD505-2E9C-101B-9397-08002B2CF9AE}" pid="7" name="docLang">
    <vt:lpwstr>de</vt:lpwstr>
  </property>
</Properties>
</file>